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7835" w:rsidRPr="004E7835" w:rsidRDefault="004E7835" w:rsidP="004E7835">
      <w:pPr>
        <w:spacing w:after="0" w:line="240" w:lineRule="auto"/>
        <w:ind w:firstLine="567"/>
        <w:rPr>
          <w:rFonts w:ascii="Times New Roman" w:eastAsia="Times New Roman" w:hAnsi="Times New Roman" w:cs="Times New Roman"/>
          <w:b/>
          <w:bCs/>
          <w:color w:val="212529"/>
          <w:sz w:val="24"/>
          <w:szCs w:val="24"/>
          <w:shd w:val="clear" w:color="auto" w:fill="FFFFFF"/>
          <w:lang w:eastAsia="ru-RU"/>
        </w:rPr>
      </w:pPr>
      <w:r w:rsidRPr="004E7835">
        <w:rPr>
          <w:rFonts w:ascii="Times New Roman" w:eastAsia="Times New Roman" w:hAnsi="Times New Roman" w:cs="Times New Roman"/>
          <w:b/>
          <w:bCs/>
          <w:color w:val="212529"/>
          <w:sz w:val="24"/>
          <w:szCs w:val="24"/>
          <w:shd w:val="clear" w:color="auto" w:fill="FFFFFF"/>
          <w:lang w:eastAsia="ru-RU"/>
        </w:rPr>
        <w:t>УДК: 37.026.6</w:t>
      </w:r>
    </w:p>
    <w:p w:rsidR="004E7835" w:rsidRPr="004E7835" w:rsidRDefault="004E7835" w:rsidP="004E7835">
      <w:pPr>
        <w:spacing w:after="0" w:line="240" w:lineRule="auto"/>
        <w:ind w:firstLine="567"/>
        <w:rPr>
          <w:rFonts w:ascii="Times New Roman" w:eastAsia="Times New Roman" w:hAnsi="Times New Roman" w:cs="Times New Roman"/>
          <w:b/>
          <w:bCs/>
          <w:sz w:val="24"/>
          <w:szCs w:val="24"/>
          <w:u w:val="single"/>
          <w:lang w:eastAsia="ru-RU"/>
        </w:rPr>
      </w:pPr>
    </w:p>
    <w:p w:rsidR="004E7835" w:rsidRPr="004E7835" w:rsidRDefault="009678A0" w:rsidP="004E7835">
      <w:pPr>
        <w:spacing w:after="0" w:line="240" w:lineRule="auto"/>
        <w:ind w:firstLine="567"/>
        <w:jc w:val="center"/>
        <w:outlineLvl w:val="0"/>
        <w:rPr>
          <w:rFonts w:ascii="Times New Roman" w:eastAsia="Times New Roman" w:hAnsi="Times New Roman" w:cs="Times New Roman"/>
          <w:b/>
          <w:bCs/>
          <w:sz w:val="24"/>
          <w:szCs w:val="24"/>
          <w:lang w:eastAsia="ru-RU"/>
        </w:rPr>
      </w:pPr>
      <w:bookmarkStart w:id="0" w:name="_GoBack"/>
      <w:r w:rsidRPr="004E7835">
        <w:rPr>
          <w:rFonts w:ascii="Times New Roman" w:eastAsia="Times New Roman" w:hAnsi="Times New Roman" w:cs="Times New Roman"/>
          <w:b/>
          <w:bCs/>
          <w:sz w:val="24"/>
          <w:szCs w:val="24"/>
          <w:lang w:eastAsia="ru-RU"/>
        </w:rPr>
        <w:t>Нестандартная система оценивании «</w:t>
      </w:r>
      <w:r w:rsidR="00404DBF">
        <w:rPr>
          <w:rFonts w:ascii="Times New Roman" w:eastAsia="Times New Roman" w:hAnsi="Times New Roman" w:cs="Times New Roman"/>
          <w:b/>
          <w:bCs/>
          <w:sz w:val="24"/>
          <w:szCs w:val="24"/>
          <w:lang w:eastAsia="ru-RU"/>
        </w:rPr>
        <w:t>П</w:t>
      </w:r>
      <w:r w:rsidRPr="004E7835">
        <w:rPr>
          <w:rFonts w:ascii="Times New Roman" w:eastAsia="Times New Roman" w:hAnsi="Times New Roman" w:cs="Times New Roman"/>
          <w:b/>
          <w:bCs/>
          <w:sz w:val="24"/>
          <w:szCs w:val="24"/>
          <w:lang w:eastAsia="ru-RU"/>
        </w:rPr>
        <w:t>уть к успеху» как способ мотивации к изучению английского языка студентов с ограниченными возможностями здоровья</w:t>
      </w:r>
    </w:p>
    <w:bookmarkEnd w:id="0"/>
    <w:p w:rsidR="004E7835" w:rsidRPr="004E7835" w:rsidRDefault="004E7835" w:rsidP="009678A0">
      <w:pPr>
        <w:spacing w:after="0" w:line="240" w:lineRule="auto"/>
        <w:ind w:firstLine="567"/>
        <w:jc w:val="right"/>
        <w:outlineLvl w:val="0"/>
        <w:rPr>
          <w:rFonts w:ascii="Times New Roman" w:eastAsia="Times New Roman" w:hAnsi="Times New Roman" w:cs="Times New Roman"/>
          <w:b/>
          <w:bCs/>
          <w:iCs/>
          <w:sz w:val="24"/>
          <w:szCs w:val="24"/>
          <w:lang w:eastAsia="ru-RU"/>
        </w:rPr>
      </w:pPr>
      <w:r w:rsidRPr="004E7835">
        <w:rPr>
          <w:rFonts w:ascii="Times New Roman" w:eastAsia="Times New Roman" w:hAnsi="Times New Roman" w:cs="Times New Roman"/>
          <w:b/>
          <w:bCs/>
          <w:iCs/>
          <w:sz w:val="24"/>
          <w:szCs w:val="24"/>
          <w:lang w:eastAsia="ru-RU"/>
        </w:rPr>
        <w:t>Байкова Виктория Анатольевна</w:t>
      </w:r>
      <w:r w:rsidRPr="004E7835">
        <w:rPr>
          <w:rFonts w:ascii="Times New Roman" w:eastAsia="Times New Roman" w:hAnsi="Times New Roman" w:cs="Times New Roman"/>
          <w:b/>
          <w:bCs/>
          <w:iCs/>
          <w:sz w:val="24"/>
          <w:szCs w:val="24"/>
          <w:lang w:eastAsia="ru-RU"/>
        </w:rPr>
        <w:br/>
      </w:r>
      <w:r w:rsidRPr="004E7835">
        <w:rPr>
          <w:rFonts w:ascii="Times New Roman" w:eastAsia="Times New Roman" w:hAnsi="Times New Roman" w:cs="Times New Roman"/>
          <w:bCs/>
          <w:iCs/>
          <w:sz w:val="24"/>
          <w:szCs w:val="24"/>
          <w:lang w:eastAsia="ru-RU"/>
        </w:rPr>
        <w:t>преподаватель первой категории</w:t>
      </w:r>
      <w:r w:rsidRPr="004E7835">
        <w:rPr>
          <w:rFonts w:ascii="Times New Roman" w:eastAsia="Times New Roman" w:hAnsi="Times New Roman" w:cs="Times New Roman"/>
          <w:bCs/>
          <w:iCs/>
          <w:sz w:val="24"/>
          <w:szCs w:val="24"/>
          <w:lang w:eastAsia="ru-RU"/>
        </w:rPr>
        <w:br/>
        <w:t>АНО «ПОО» «Открытый Таврический колледж»,</w:t>
      </w:r>
      <w:r w:rsidRPr="004E7835">
        <w:rPr>
          <w:rFonts w:ascii="Times New Roman" w:eastAsia="Times New Roman" w:hAnsi="Times New Roman" w:cs="Times New Roman"/>
          <w:bCs/>
          <w:iCs/>
          <w:sz w:val="24"/>
          <w:szCs w:val="24"/>
          <w:lang w:eastAsia="ru-RU"/>
        </w:rPr>
        <w:br/>
        <w:t>г. Симферополь</w:t>
      </w:r>
    </w:p>
    <w:p w:rsidR="004E7835" w:rsidRPr="004E7835" w:rsidRDefault="004E7835" w:rsidP="004E7835">
      <w:pPr>
        <w:spacing w:after="0" w:line="240" w:lineRule="auto"/>
        <w:ind w:firstLine="567"/>
        <w:jc w:val="both"/>
        <w:rPr>
          <w:rFonts w:ascii="Times New Roman" w:eastAsia="Times New Roman" w:hAnsi="Times New Roman" w:cs="Times New Roman"/>
          <w:b/>
          <w:bCs/>
          <w:sz w:val="24"/>
          <w:szCs w:val="24"/>
          <w:lang w:eastAsia="ru-RU"/>
        </w:rPr>
      </w:pPr>
      <w:r w:rsidRPr="004E7835">
        <w:rPr>
          <w:rFonts w:ascii="Times New Roman" w:eastAsia="Times New Roman" w:hAnsi="Times New Roman" w:cs="Times New Roman"/>
          <w:b/>
          <w:bCs/>
          <w:sz w:val="24"/>
          <w:szCs w:val="24"/>
          <w:lang w:eastAsia="ru-RU"/>
        </w:rPr>
        <w:t xml:space="preserve">Аннотация. </w:t>
      </w:r>
      <w:r w:rsidRPr="004E7835">
        <w:rPr>
          <w:rFonts w:ascii="Times New Roman" w:eastAsia="Times New Roman" w:hAnsi="Times New Roman" w:cs="Times New Roman"/>
          <w:sz w:val="24"/>
          <w:szCs w:val="24"/>
          <w:lang w:eastAsia="ru-RU"/>
        </w:rPr>
        <w:t>Согласно названию, в статье описывается нестандартная система оценивании «Путь к успеху» как способ мотивации к изучению английского языка студентов с ограниченными возможностями здоровья. Основная проблема обучения – заинтересовать обучающихся изучать иностранный язык и создать стимул для познания нового. Большое внимание в статье уделяется психологическим особенностям подросткам с ограниченными возможностями и принципам позитивного воспитания. В статье дается подробный анализ внедрения нестандартной системы оценивания и показывается ее эффективность.</w:t>
      </w:r>
    </w:p>
    <w:p w:rsidR="004E7835" w:rsidRDefault="004E7835" w:rsidP="004E7835">
      <w:pPr>
        <w:spacing w:after="0" w:line="240" w:lineRule="auto"/>
        <w:ind w:firstLine="567"/>
        <w:jc w:val="both"/>
        <w:rPr>
          <w:rFonts w:ascii="Times New Roman" w:eastAsia="Times New Roman" w:hAnsi="Times New Roman" w:cs="Times New Roman"/>
          <w:sz w:val="24"/>
          <w:szCs w:val="24"/>
          <w:lang w:eastAsia="ru-RU"/>
        </w:rPr>
      </w:pPr>
      <w:r w:rsidRPr="004E7835">
        <w:rPr>
          <w:rFonts w:ascii="Times New Roman" w:eastAsia="Times New Roman" w:hAnsi="Times New Roman" w:cs="Times New Roman"/>
          <w:b/>
          <w:bCs/>
          <w:sz w:val="24"/>
          <w:szCs w:val="24"/>
          <w:lang w:eastAsia="ru-RU"/>
        </w:rPr>
        <w:t>Ключевые слова:</w:t>
      </w:r>
      <w:r w:rsidRPr="004E7835">
        <w:rPr>
          <w:rFonts w:ascii="Times New Roman" w:eastAsia="Times New Roman" w:hAnsi="Times New Roman" w:cs="Times New Roman"/>
          <w:sz w:val="24"/>
          <w:szCs w:val="24"/>
          <w:lang w:eastAsia="ru-RU"/>
        </w:rPr>
        <w:t xml:space="preserve"> нестандартная система оценивания, </w:t>
      </w:r>
      <w:proofErr w:type="spellStart"/>
      <w:r w:rsidRPr="004E7835">
        <w:rPr>
          <w:rFonts w:ascii="Times New Roman" w:eastAsia="Times New Roman" w:hAnsi="Times New Roman" w:cs="Times New Roman"/>
          <w:sz w:val="24"/>
          <w:szCs w:val="24"/>
          <w:lang w:eastAsia="ru-RU"/>
        </w:rPr>
        <w:t>безотметочное</w:t>
      </w:r>
      <w:proofErr w:type="spellEnd"/>
      <w:r w:rsidRPr="004E7835">
        <w:rPr>
          <w:rFonts w:ascii="Times New Roman" w:eastAsia="Times New Roman" w:hAnsi="Times New Roman" w:cs="Times New Roman"/>
          <w:sz w:val="24"/>
          <w:szCs w:val="24"/>
          <w:lang w:eastAsia="ru-RU"/>
        </w:rPr>
        <w:t xml:space="preserve"> оценивание, позитивное воспитание, </w:t>
      </w:r>
      <w:proofErr w:type="spellStart"/>
      <w:r w:rsidRPr="004E7835">
        <w:rPr>
          <w:rFonts w:ascii="Times New Roman" w:eastAsia="Times New Roman" w:hAnsi="Times New Roman" w:cs="Times New Roman"/>
          <w:sz w:val="24"/>
          <w:szCs w:val="24"/>
          <w:lang w:eastAsia="ru-RU"/>
        </w:rPr>
        <w:t>ассертивность</w:t>
      </w:r>
      <w:proofErr w:type="spellEnd"/>
      <w:r w:rsidRPr="004E7835">
        <w:rPr>
          <w:rFonts w:ascii="Times New Roman" w:eastAsia="Times New Roman" w:hAnsi="Times New Roman" w:cs="Times New Roman"/>
          <w:sz w:val="24"/>
          <w:szCs w:val="24"/>
          <w:lang w:eastAsia="ru-RU"/>
        </w:rPr>
        <w:t xml:space="preserve">, мотивация, </w:t>
      </w:r>
      <w:proofErr w:type="spellStart"/>
      <w:r w:rsidRPr="004E7835">
        <w:rPr>
          <w:rFonts w:ascii="Times New Roman" w:eastAsia="Times New Roman" w:hAnsi="Times New Roman" w:cs="Times New Roman"/>
          <w:sz w:val="24"/>
          <w:szCs w:val="24"/>
          <w:lang w:eastAsia="ru-RU"/>
        </w:rPr>
        <w:t>самооценивание</w:t>
      </w:r>
      <w:proofErr w:type="spellEnd"/>
      <w:r w:rsidRPr="004E7835">
        <w:rPr>
          <w:rFonts w:ascii="Times New Roman" w:eastAsia="Times New Roman" w:hAnsi="Times New Roman" w:cs="Times New Roman"/>
          <w:sz w:val="24"/>
          <w:szCs w:val="24"/>
          <w:lang w:eastAsia="ru-RU"/>
        </w:rPr>
        <w:t>, обучение английскому языку студентов с ограниченными возможностями.</w:t>
      </w:r>
    </w:p>
    <w:p w:rsidR="009678A0" w:rsidRPr="004E7835" w:rsidRDefault="009678A0" w:rsidP="004E7835">
      <w:pPr>
        <w:spacing w:after="0" w:line="240" w:lineRule="auto"/>
        <w:ind w:firstLine="567"/>
        <w:jc w:val="both"/>
        <w:rPr>
          <w:rFonts w:ascii="Times New Roman" w:eastAsia="Times New Roman" w:hAnsi="Times New Roman" w:cs="Times New Roman"/>
          <w:sz w:val="24"/>
          <w:szCs w:val="24"/>
          <w:lang w:eastAsia="ru-RU"/>
        </w:rPr>
      </w:pPr>
      <w:r w:rsidRPr="009678A0">
        <w:rPr>
          <w:rFonts w:ascii="Times New Roman" w:eastAsia="Times New Roman" w:hAnsi="Times New Roman" w:cs="Times New Roman"/>
          <w:b/>
          <w:bCs/>
          <w:sz w:val="24"/>
          <w:szCs w:val="24"/>
          <w:lang w:eastAsia="ru-RU"/>
        </w:rPr>
        <w:t>Тематическая рубрика:</w:t>
      </w:r>
      <w:r>
        <w:rPr>
          <w:rFonts w:ascii="Times New Roman" w:eastAsia="Times New Roman" w:hAnsi="Times New Roman" w:cs="Times New Roman"/>
          <w:b/>
          <w:bCs/>
          <w:sz w:val="24"/>
          <w:szCs w:val="24"/>
          <w:lang w:eastAsia="ru-RU"/>
        </w:rPr>
        <w:t xml:space="preserve"> </w:t>
      </w:r>
      <w:r w:rsidRPr="009678A0">
        <w:rPr>
          <w:rFonts w:ascii="Times New Roman" w:eastAsia="Times New Roman" w:hAnsi="Times New Roman" w:cs="Times New Roman"/>
          <w:sz w:val="24"/>
          <w:szCs w:val="24"/>
          <w:lang w:eastAsia="ru-RU"/>
        </w:rPr>
        <w:t>Средняя школа, СПО</w:t>
      </w:r>
    </w:p>
    <w:p w:rsidR="004E7835" w:rsidRPr="004E7835" w:rsidRDefault="004E7835" w:rsidP="004E7835">
      <w:pPr>
        <w:spacing w:after="0" w:line="240" w:lineRule="auto"/>
        <w:jc w:val="both"/>
        <w:rPr>
          <w:rFonts w:ascii="Times New Roman" w:eastAsia="Times New Roman" w:hAnsi="Times New Roman" w:cs="Times New Roman"/>
          <w:sz w:val="24"/>
          <w:szCs w:val="24"/>
          <w:lang w:eastAsia="ru-RU"/>
        </w:rPr>
      </w:pPr>
    </w:p>
    <w:p w:rsidR="004E7835" w:rsidRPr="004E7835" w:rsidRDefault="004E7835" w:rsidP="004E7835">
      <w:pPr>
        <w:spacing w:after="0" w:line="240" w:lineRule="auto"/>
        <w:ind w:firstLine="567"/>
        <w:jc w:val="both"/>
        <w:rPr>
          <w:rFonts w:ascii="Times New Roman" w:eastAsia="Times New Roman" w:hAnsi="Times New Roman" w:cs="Times New Roman"/>
          <w:sz w:val="24"/>
          <w:szCs w:val="24"/>
          <w:lang w:val="en-US" w:eastAsia="ru-RU"/>
        </w:rPr>
      </w:pPr>
      <w:r w:rsidRPr="004E7835">
        <w:rPr>
          <w:rFonts w:ascii="Times New Roman" w:eastAsia="Times New Roman" w:hAnsi="Times New Roman" w:cs="Times New Roman"/>
          <w:b/>
          <w:bCs/>
          <w:sz w:val="24"/>
          <w:szCs w:val="24"/>
          <w:lang w:val="en-US" w:eastAsia="ru-RU"/>
        </w:rPr>
        <w:t xml:space="preserve">Annotation. </w:t>
      </w:r>
      <w:r w:rsidRPr="004E7835">
        <w:rPr>
          <w:rFonts w:ascii="Times New Roman" w:eastAsia="Times New Roman" w:hAnsi="Times New Roman" w:cs="Times New Roman"/>
          <w:sz w:val="24"/>
          <w:szCs w:val="24"/>
          <w:lang w:val="en-US" w:eastAsia="ru-RU"/>
        </w:rPr>
        <w:t xml:space="preserve">According to the title, the article describes a </w:t>
      </w:r>
      <w:bookmarkStart w:id="1" w:name="_Hlk132821279"/>
      <w:r w:rsidRPr="004E7835">
        <w:rPr>
          <w:rFonts w:ascii="Times New Roman" w:eastAsia="Times New Roman" w:hAnsi="Times New Roman" w:cs="Times New Roman"/>
          <w:sz w:val="24"/>
          <w:szCs w:val="24"/>
          <w:lang w:val="en-US" w:eastAsia="ru-RU"/>
        </w:rPr>
        <w:t xml:space="preserve">non-standard system of estimating </w:t>
      </w:r>
      <w:bookmarkEnd w:id="1"/>
      <w:r w:rsidRPr="004E7835">
        <w:rPr>
          <w:rFonts w:ascii="Times New Roman" w:eastAsia="Times New Roman" w:hAnsi="Times New Roman" w:cs="Times New Roman"/>
          <w:sz w:val="24"/>
          <w:szCs w:val="24"/>
          <w:lang w:val="en-US" w:eastAsia="ru-RU"/>
        </w:rPr>
        <w:t>“The Way to success” as a way to motivate students with disabilities to learn English. The main problem of teaching is to interest students in learning a foreign language and create an incentive for learning new things. Much attention is paid to the psychological characteristics of teenagers who have special bodies and the principles of positive education. The article provides a detailed analysis of the implementation of a non-standard system of estimating and shows its effectiveness.</w:t>
      </w:r>
    </w:p>
    <w:p w:rsidR="004E7835" w:rsidRPr="004E7835" w:rsidRDefault="004E7835" w:rsidP="004E7835">
      <w:pPr>
        <w:spacing w:after="0" w:line="240" w:lineRule="auto"/>
        <w:ind w:firstLine="567"/>
        <w:jc w:val="both"/>
        <w:rPr>
          <w:rFonts w:ascii="Times New Roman" w:eastAsia="Times New Roman" w:hAnsi="Times New Roman" w:cs="Times New Roman"/>
          <w:b/>
          <w:bCs/>
          <w:sz w:val="24"/>
          <w:szCs w:val="24"/>
          <w:lang w:val="en-US" w:eastAsia="ru-RU"/>
        </w:rPr>
      </w:pPr>
      <w:r w:rsidRPr="004E7835">
        <w:rPr>
          <w:rFonts w:ascii="Times New Roman" w:eastAsia="Times New Roman" w:hAnsi="Times New Roman" w:cs="Times New Roman"/>
          <w:b/>
          <w:bCs/>
          <w:sz w:val="24"/>
          <w:szCs w:val="24"/>
          <w:lang w:val="en-US" w:eastAsia="ru-RU"/>
        </w:rPr>
        <w:t>Key words:</w:t>
      </w:r>
      <w:r w:rsidRPr="004E7835">
        <w:rPr>
          <w:rFonts w:ascii="Times New Roman" w:eastAsia="Times New Roman" w:hAnsi="Times New Roman" w:cs="Times New Roman"/>
          <w:sz w:val="24"/>
          <w:szCs w:val="24"/>
          <w:lang w:val="en-US" w:eastAsia="ru-RU"/>
        </w:rPr>
        <w:t xml:space="preserve"> non-standard system of estimating, non-marking assessment, positive education, assertiveness, motivation, self-estimating, teaching English to students with disabilities.</w:t>
      </w:r>
    </w:p>
    <w:p w:rsidR="004E7835" w:rsidRPr="004E7835" w:rsidRDefault="004E7835" w:rsidP="004E7835">
      <w:pPr>
        <w:spacing w:after="0" w:line="240" w:lineRule="auto"/>
        <w:ind w:firstLine="567"/>
        <w:jc w:val="both"/>
        <w:rPr>
          <w:rFonts w:ascii="Times New Roman" w:eastAsia="Times New Roman" w:hAnsi="Times New Roman" w:cs="Times New Roman"/>
          <w:sz w:val="24"/>
          <w:szCs w:val="24"/>
          <w:lang w:val="en-US" w:eastAsia="ru-RU"/>
        </w:rPr>
      </w:pPr>
    </w:p>
    <w:p w:rsidR="004E7835" w:rsidRPr="004E7835" w:rsidRDefault="004E7835" w:rsidP="004E7835">
      <w:pPr>
        <w:spacing w:after="0" w:line="240" w:lineRule="auto"/>
        <w:ind w:firstLine="567"/>
        <w:jc w:val="both"/>
        <w:rPr>
          <w:rFonts w:ascii="Times New Roman" w:eastAsia="Times New Roman" w:hAnsi="Times New Roman" w:cs="Times New Roman"/>
          <w:sz w:val="24"/>
          <w:szCs w:val="24"/>
          <w:lang w:eastAsia="ru-RU"/>
        </w:rPr>
      </w:pPr>
      <w:r w:rsidRPr="004E7835">
        <w:rPr>
          <w:rFonts w:ascii="Times New Roman" w:eastAsia="Times New Roman" w:hAnsi="Times New Roman" w:cs="Times New Roman"/>
          <w:b/>
          <w:bCs/>
          <w:sz w:val="24"/>
          <w:szCs w:val="24"/>
          <w:lang w:eastAsia="ru-RU"/>
        </w:rPr>
        <w:t>Введение.</w:t>
      </w:r>
      <w:r w:rsidRPr="004E7835">
        <w:rPr>
          <w:rFonts w:ascii="Times New Roman" w:eastAsia="Times New Roman" w:hAnsi="Times New Roman" w:cs="Times New Roman"/>
          <w:sz w:val="24"/>
          <w:szCs w:val="24"/>
          <w:lang w:eastAsia="ru-RU"/>
        </w:rPr>
        <w:t xml:space="preserve"> В последние годы в образовании произошли существенные изменения, что привело к появлению новых требований к учителю и разработке документов, регламентирующих внедрение инклюзивного образования. Дети с ограниченными возможностями здоровья должны иметь возможность равного доступа к получению образования и дальнейшей жизненной самореализации. Обучение иностранному языку студентов колледжа с ограниченными возможностями имеет свою специфику. </w:t>
      </w:r>
      <w:r w:rsidRPr="004E7835">
        <w:rPr>
          <w:rFonts w:ascii="Times New Roman" w:eastAsia="Times New Roman" w:hAnsi="Times New Roman" w:cs="Times New Roman"/>
          <w:color w:val="000000"/>
          <w:sz w:val="24"/>
          <w:szCs w:val="24"/>
          <w:lang w:eastAsia="ru-RU"/>
        </w:rPr>
        <w:t>Для обучающихся данной категории большое значение имеет похвала, соперничество друг с другом и чувство успеха, а</w:t>
      </w:r>
      <w:r w:rsidRPr="004E7835">
        <w:rPr>
          <w:rFonts w:ascii="Times New Roman" w:eastAsia="Times New Roman" w:hAnsi="Times New Roman" w:cs="Times New Roman"/>
          <w:sz w:val="24"/>
          <w:szCs w:val="24"/>
          <w:lang w:eastAsia="ru-RU"/>
        </w:rPr>
        <w:t xml:space="preserve"> также эмоциональная настроенность и желание учиться. Приоритетным видом работы для таких студентов на занятии является игра. Посредством игры «особые» подростки запоминают новые слова, грамматические конструкции, учатся правильно произносить звуки, слушать и слышать иностранную речь [1, с 8].</w:t>
      </w:r>
    </w:p>
    <w:p w:rsidR="004E7835" w:rsidRPr="004E7835" w:rsidRDefault="004E7835" w:rsidP="004E7835">
      <w:pPr>
        <w:spacing w:after="0" w:line="240" w:lineRule="auto"/>
        <w:ind w:firstLine="567"/>
        <w:jc w:val="both"/>
        <w:rPr>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b/>
          <w:bCs/>
          <w:color w:val="000000"/>
          <w:sz w:val="24"/>
          <w:szCs w:val="24"/>
          <w:lang w:eastAsia="ru-RU"/>
        </w:rPr>
        <w:t>Изложение основного материала исследования.</w:t>
      </w:r>
      <w:r w:rsidRPr="004E7835">
        <w:rPr>
          <w:rFonts w:ascii="Times New Roman" w:eastAsia="Times New Roman" w:hAnsi="Times New Roman" w:cs="Times New Roman"/>
          <w:color w:val="000000"/>
          <w:sz w:val="24"/>
          <w:szCs w:val="24"/>
          <w:lang w:eastAsia="ru-RU"/>
        </w:rPr>
        <w:t xml:space="preserve"> </w:t>
      </w:r>
      <w:ins w:id="2" w:author="Customer" w:date="2012-05-16T16:45:00Z">
        <w:r w:rsidRPr="004E7835">
          <w:rPr>
            <w:rFonts w:ascii="Times New Roman" w:eastAsia="Times New Roman" w:hAnsi="Times New Roman" w:cs="Times New Roman"/>
            <w:color w:val="000000"/>
            <w:sz w:val="24"/>
            <w:szCs w:val="24"/>
            <w:lang w:eastAsia="ru-RU"/>
          </w:rPr>
          <w:t xml:space="preserve">Проблема </w:t>
        </w:r>
      </w:ins>
      <w:r w:rsidRPr="004E7835">
        <w:rPr>
          <w:rFonts w:ascii="Times New Roman" w:eastAsia="Times New Roman" w:hAnsi="Times New Roman" w:cs="Times New Roman"/>
          <w:color w:val="000000"/>
          <w:sz w:val="24"/>
          <w:szCs w:val="24"/>
          <w:lang w:eastAsia="ru-RU"/>
        </w:rPr>
        <w:t>студенческой</w:t>
      </w:r>
      <w:ins w:id="3" w:author="Customer" w:date="2012-05-16T16:45:00Z">
        <w:r w:rsidRPr="004E7835">
          <w:rPr>
            <w:rFonts w:ascii="Times New Roman" w:eastAsia="Times New Roman" w:hAnsi="Times New Roman" w:cs="Times New Roman"/>
            <w:color w:val="000000"/>
            <w:sz w:val="24"/>
            <w:szCs w:val="24"/>
            <w:lang w:eastAsia="ru-RU"/>
          </w:rPr>
          <w:t xml:space="preserve"> успеваемости, оценки результатов учебной работы </w:t>
        </w:r>
      </w:ins>
      <w:r w:rsidRPr="004E7835">
        <w:rPr>
          <w:rFonts w:ascii="Times New Roman" w:eastAsia="Times New Roman" w:hAnsi="Times New Roman" w:cs="Times New Roman"/>
          <w:color w:val="000000"/>
          <w:sz w:val="24"/>
          <w:szCs w:val="24"/>
          <w:lang w:eastAsia="ru-RU"/>
        </w:rPr>
        <w:t>студентов</w:t>
      </w:r>
      <w:ins w:id="4" w:author="Customer" w:date="2012-05-16T16:45:00Z">
        <w:r w:rsidRPr="004E7835">
          <w:rPr>
            <w:rFonts w:ascii="Times New Roman" w:eastAsia="Times New Roman" w:hAnsi="Times New Roman" w:cs="Times New Roman"/>
            <w:color w:val="000000"/>
            <w:sz w:val="24"/>
            <w:szCs w:val="24"/>
            <w:lang w:eastAsia="ru-RU"/>
          </w:rPr>
          <w:t xml:space="preserve"> </w:t>
        </w:r>
      </w:ins>
      <w:ins w:id="5" w:author="Customer" w:date="2012-05-16T16:46:00Z">
        <w:r w:rsidRPr="004E7835">
          <w:rPr>
            <w:rFonts w:ascii="Times New Roman" w:eastAsia="Times New Roman" w:hAnsi="Times New Roman" w:cs="Times New Roman"/>
            <w:color w:val="000000"/>
            <w:sz w:val="24"/>
            <w:szCs w:val="24"/>
            <w:lang w:eastAsia="ru-RU"/>
          </w:rPr>
          <w:t>–</w:t>
        </w:r>
      </w:ins>
      <w:ins w:id="6" w:author="Customer" w:date="2012-05-16T16:45:00Z">
        <w:r w:rsidRPr="004E7835">
          <w:rPr>
            <w:rFonts w:ascii="Times New Roman" w:eastAsia="Times New Roman" w:hAnsi="Times New Roman" w:cs="Times New Roman"/>
            <w:color w:val="000000"/>
            <w:sz w:val="24"/>
            <w:szCs w:val="24"/>
            <w:lang w:eastAsia="ru-RU"/>
          </w:rPr>
          <w:t xml:space="preserve"> центральная </w:t>
        </w:r>
      </w:ins>
      <w:ins w:id="7" w:author="Customer" w:date="2012-05-16T16:46:00Z">
        <w:r w:rsidRPr="004E7835">
          <w:rPr>
            <w:rFonts w:ascii="Times New Roman" w:eastAsia="Times New Roman" w:hAnsi="Times New Roman" w:cs="Times New Roman"/>
            <w:color w:val="000000"/>
            <w:sz w:val="24"/>
            <w:szCs w:val="24"/>
            <w:lang w:eastAsia="ru-RU"/>
          </w:rPr>
          <w:t xml:space="preserve">в </w:t>
        </w:r>
      </w:ins>
      <w:r w:rsidRPr="004E7835">
        <w:rPr>
          <w:rFonts w:ascii="Times New Roman" w:eastAsia="Times New Roman" w:hAnsi="Times New Roman" w:cs="Times New Roman"/>
          <w:color w:val="000000"/>
          <w:sz w:val="24"/>
          <w:szCs w:val="24"/>
          <w:lang w:eastAsia="ru-RU"/>
        </w:rPr>
        <w:t>подростков возрасте детей с ограниченными возможностями</w:t>
      </w:r>
      <w:ins w:id="8" w:author="Customer" w:date="2012-05-16T16:46:00Z">
        <w:r w:rsidRPr="004E7835">
          <w:rPr>
            <w:rFonts w:ascii="Times New Roman" w:eastAsia="Times New Roman" w:hAnsi="Times New Roman" w:cs="Times New Roman"/>
            <w:color w:val="000000"/>
            <w:sz w:val="24"/>
            <w:szCs w:val="24"/>
            <w:lang w:eastAsia="ru-RU"/>
          </w:rPr>
          <w:t xml:space="preserve">. От оценки зависит, будет ли </w:t>
        </w:r>
      </w:ins>
      <w:r w:rsidRPr="004E7835">
        <w:rPr>
          <w:rFonts w:ascii="Times New Roman" w:eastAsia="Times New Roman" w:hAnsi="Times New Roman" w:cs="Times New Roman"/>
          <w:color w:val="000000"/>
          <w:sz w:val="24"/>
          <w:szCs w:val="24"/>
          <w:lang w:eastAsia="ru-RU"/>
        </w:rPr>
        <w:t>студент</w:t>
      </w:r>
      <w:ins w:id="9" w:author="Customer" w:date="2012-05-16T16:46:00Z">
        <w:r w:rsidRPr="004E7835">
          <w:rPr>
            <w:rFonts w:ascii="Times New Roman" w:eastAsia="Times New Roman" w:hAnsi="Times New Roman" w:cs="Times New Roman"/>
            <w:color w:val="000000"/>
            <w:sz w:val="24"/>
            <w:szCs w:val="24"/>
            <w:lang w:eastAsia="ru-RU"/>
          </w:rPr>
          <w:t xml:space="preserve"> стремиться учиться. Его деятельность тесно связана с желанием получить одобрение </w:t>
        </w:r>
      </w:ins>
      <w:r w:rsidRPr="004E7835">
        <w:rPr>
          <w:rFonts w:ascii="Times New Roman" w:eastAsia="Times New Roman" w:hAnsi="Times New Roman" w:cs="Times New Roman"/>
          <w:color w:val="000000"/>
          <w:sz w:val="24"/>
          <w:szCs w:val="24"/>
          <w:lang w:eastAsia="ru-RU"/>
        </w:rPr>
        <w:t>преподавателя и одногруппников</w:t>
      </w:r>
      <w:ins w:id="10" w:author="Customer" w:date="2012-05-16T16:47:00Z">
        <w:r w:rsidRPr="004E7835">
          <w:rPr>
            <w:rFonts w:ascii="Times New Roman" w:eastAsia="Times New Roman" w:hAnsi="Times New Roman" w:cs="Times New Roman"/>
            <w:color w:val="000000"/>
            <w:sz w:val="24"/>
            <w:szCs w:val="24"/>
            <w:lang w:eastAsia="ru-RU"/>
          </w:rPr>
          <w:t>. Непосредственно влияет оценка и на составление самооценки</w:t>
        </w:r>
      </w:ins>
      <w:ins w:id="11" w:author="Customer" w:date="2012-05-16T16:48:00Z">
        <w:r w:rsidRPr="004E7835">
          <w:rPr>
            <w:rFonts w:ascii="Times New Roman" w:eastAsia="Times New Roman" w:hAnsi="Times New Roman" w:cs="Times New Roman"/>
            <w:color w:val="000000"/>
            <w:sz w:val="24"/>
            <w:szCs w:val="24"/>
            <w:lang w:eastAsia="ru-RU"/>
          </w:rPr>
          <w:t xml:space="preserve">. </w:t>
        </w:r>
      </w:ins>
      <w:r w:rsidRPr="004E7835">
        <w:rPr>
          <w:rFonts w:ascii="Times New Roman" w:eastAsia="Times New Roman" w:hAnsi="Times New Roman" w:cs="Times New Roman"/>
          <w:color w:val="000000"/>
          <w:sz w:val="24"/>
          <w:szCs w:val="24"/>
          <w:lang w:eastAsia="ru-RU"/>
        </w:rPr>
        <w:t>Оценивание успехов обучающихся с ограниченными возможностями здоровья нужно тоже превратить в дополнительный стимул при изучении английского языка. Наиболее сильный мотив для такого подростка – поощрение, получение награды. В учебном заведении наградой за хорошую учебу является отметка. Но</w:t>
      </w:r>
      <w:r w:rsidRPr="004E7835">
        <w:rPr>
          <w:rFonts w:ascii="Times New Roman" w:eastAsia="Times New Roman" w:hAnsi="Times New Roman" w:cs="Times New Roman"/>
          <w:color w:val="000000"/>
          <w:sz w:val="24"/>
          <w:szCs w:val="24"/>
          <w:shd w:val="clear" w:color="auto" w:fill="FFFFFF"/>
          <w:lang w:eastAsia="ru-RU"/>
        </w:rPr>
        <w:t xml:space="preserve"> при оценивании только лишь с помощью отметок нет места действия оценивания подростком самого себя — а это, как отмечают современные психологи, «краеугольный камень» учебной самостоятельности, способности к обучению вообще. Пятибалльная отметочная система не дает полноценной возможности для формирования у обучающихся оценочной самостоятельности </w:t>
      </w:r>
      <w:bookmarkStart w:id="12" w:name="_Hlk132821839"/>
      <w:r w:rsidRPr="004E7835">
        <w:rPr>
          <w:rFonts w:ascii="Times New Roman" w:eastAsia="Times New Roman" w:hAnsi="Times New Roman" w:cs="Times New Roman"/>
          <w:color w:val="000000"/>
          <w:sz w:val="24"/>
          <w:szCs w:val="24"/>
          <w:shd w:val="clear" w:color="auto" w:fill="FFFFFF"/>
          <w:lang w:eastAsia="ru-RU"/>
        </w:rPr>
        <w:t xml:space="preserve">[2; с. 11]. </w:t>
      </w:r>
      <w:bookmarkEnd w:id="12"/>
      <w:r w:rsidRPr="004E7835">
        <w:rPr>
          <w:rFonts w:ascii="Times New Roman" w:eastAsia="Times New Roman" w:hAnsi="Times New Roman" w:cs="Times New Roman"/>
          <w:color w:val="000000"/>
          <w:sz w:val="24"/>
          <w:szCs w:val="24"/>
          <w:shd w:val="clear" w:color="auto" w:fill="FFFFFF"/>
          <w:lang w:eastAsia="ru-RU"/>
        </w:rPr>
        <w:t xml:space="preserve">Она выполняет функцию внешнего контроля, не предполагает ни самооценки студента, ни сопоставления его внутренней оценки с внешней. Система оценивания затрудняет </w:t>
      </w:r>
      <w:r w:rsidRPr="004E7835">
        <w:rPr>
          <w:rFonts w:ascii="Times New Roman" w:eastAsia="Times New Roman" w:hAnsi="Times New Roman" w:cs="Times New Roman"/>
          <w:color w:val="000000"/>
          <w:sz w:val="24"/>
          <w:szCs w:val="24"/>
          <w:shd w:val="clear" w:color="auto" w:fill="FFFFFF"/>
          <w:lang w:eastAsia="ru-RU"/>
        </w:rPr>
        <w:lastRenderedPageBreak/>
        <w:t>индивидуализацию обучения. Преподавателю трудно оценить реальные достижения каждого учащегося. По отметке сложно судить о действительном уровне знаний, трудно простроить дальнейшую программу действий (над чем поработать, что улучшить). Система часто имеет травмирующий для «особого» подростка характер. Но самый большой вред оценки в том, что теряется ориентир деятельности. Ценность знаний заменяется ценностью оценки. Дети учатся для отметки, для преподавателя, а не для себя, не для познания нового [2; с. 12</w:t>
      </w:r>
      <w:proofErr w:type="gramStart"/>
      <w:r w:rsidRPr="004E7835">
        <w:rPr>
          <w:rFonts w:ascii="Times New Roman" w:eastAsia="Times New Roman" w:hAnsi="Times New Roman" w:cs="Times New Roman"/>
          <w:color w:val="000000"/>
          <w:sz w:val="24"/>
          <w:szCs w:val="24"/>
          <w:shd w:val="clear" w:color="auto" w:fill="FFFFFF"/>
          <w:lang w:eastAsia="ru-RU"/>
        </w:rPr>
        <w:t>]..</w:t>
      </w:r>
      <w:proofErr w:type="gramEnd"/>
    </w:p>
    <w:p w:rsidR="004E7835" w:rsidRPr="004E7835" w:rsidRDefault="004E7835" w:rsidP="004E7835">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4E7835">
        <w:rPr>
          <w:rFonts w:ascii="Times New Roman" w:eastAsia="Times New Roman" w:hAnsi="Times New Roman" w:cs="Times New Roman"/>
          <w:color w:val="000000"/>
          <w:sz w:val="24"/>
          <w:szCs w:val="24"/>
          <w:lang w:eastAsia="ru-RU"/>
        </w:rPr>
        <w:t xml:space="preserve">Не стоит забывать о том, </w:t>
      </w:r>
      <w:proofErr w:type="gramStart"/>
      <w:r w:rsidRPr="004E7835">
        <w:rPr>
          <w:rFonts w:ascii="Times New Roman" w:eastAsia="Times New Roman" w:hAnsi="Times New Roman" w:cs="Times New Roman"/>
          <w:color w:val="000000"/>
          <w:sz w:val="24"/>
          <w:szCs w:val="24"/>
          <w:lang w:eastAsia="ru-RU"/>
        </w:rPr>
        <w:t>что</w:t>
      </w:r>
      <w:proofErr w:type="gramEnd"/>
      <w:r w:rsidRPr="004E7835">
        <w:rPr>
          <w:rFonts w:ascii="Times New Roman" w:eastAsia="Times New Roman" w:hAnsi="Times New Roman" w:cs="Times New Roman"/>
          <w:color w:val="000000"/>
          <w:sz w:val="24"/>
          <w:szCs w:val="24"/>
          <w:lang w:eastAsia="ru-RU"/>
        </w:rPr>
        <w:t xml:space="preserve"> когда ребенок с инвалидностью достигает успеха, он хочет, чтобы об этом знали и родители, и одногруппники, чтобы он мог доказать всем и себе, что он действительно чего-то добился. Это повышает уже формирующуюся самооценку и является мотивом для достижения новых целей.</w:t>
      </w:r>
      <w:r w:rsidRPr="004E7835">
        <w:rPr>
          <w:rFonts w:ascii="Times New Roman" w:eastAsia="Times New Roman" w:hAnsi="Times New Roman" w:cs="Times New Roman"/>
          <w:color w:val="000000"/>
          <w:sz w:val="24"/>
          <w:szCs w:val="24"/>
          <w:shd w:val="clear" w:color="auto" w:fill="FFFFFF"/>
          <w:lang w:eastAsia="ru-RU"/>
        </w:rPr>
        <w:t xml:space="preserve"> </w:t>
      </w:r>
    </w:p>
    <w:p w:rsidR="004E7835" w:rsidRPr="004E7835" w:rsidRDefault="004E7835" w:rsidP="004E7835">
      <w:pPr>
        <w:spacing w:after="0" w:line="240" w:lineRule="auto"/>
        <w:ind w:firstLine="567"/>
        <w:jc w:val="both"/>
        <w:rPr>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color w:val="000000"/>
          <w:sz w:val="24"/>
          <w:szCs w:val="24"/>
          <w:lang w:eastAsia="ru-RU"/>
        </w:rPr>
        <w:t>Поэтому оценивание знаний обучающихся с ограниченными возможностями должно быть эффективным и мотивирующим и отвечать требованиям всех участников учебного процесса:</w:t>
      </w:r>
    </w:p>
    <w:p w:rsidR="004E7835" w:rsidRPr="004E7835" w:rsidRDefault="004E7835" w:rsidP="004E7835">
      <w:pPr>
        <w:spacing w:after="0" w:line="240" w:lineRule="auto"/>
        <w:ind w:firstLine="567"/>
        <w:jc w:val="both"/>
        <w:rPr>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color w:val="000000"/>
          <w:sz w:val="24"/>
          <w:szCs w:val="24"/>
          <w:lang w:eastAsia="ru-RU"/>
        </w:rPr>
        <w:t>- родители хотят видеть успехи и неудачи «особого» ребенка;</w:t>
      </w:r>
    </w:p>
    <w:p w:rsidR="004E7835" w:rsidRPr="004E7835" w:rsidRDefault="004E7835" w:rsidP="004E7835">
      <w:pPr>
        <w:spacing w:after="0" w:line="240" w:lineRule="auto"/>
        <w:ind w:firstLine="567"/>
        <w:jc w:val="both"/>
        <w:rPr>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color w:val="000000"/>
          <w:sz w:val="24"/>
          <w:szCs w:val="24"/>
          <w:lang w:eastAsia="ru-RU"/>
        </w:rPr>
        <w:t>- преподаватель желает видеть прогресс студента;</w:t>
      </w:r>
    </w:p>
    <w:p w:rsidR="004E7835" w:rsidRPr="004E7835" w:rsidRDefault="004E7835" w:rsidP="004E7835">
      <w:pPr>
        <w:spacing w:after="0" w:line="240" w:lineRule="auto"/>
        <w:ind w:firstLine="567"/>
        <w:jc w:val="both"/>
        <w:rPr>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color w:val="000000"/>
          <w:sz w:val="24"/>
          <w:szCs w:val="24"/>
          <w:lang w:eastAsia="ru-RU"/>
        </w:rPr>
        <w:t>- студенту необходимо чувствовать свою успешность;</w:t>
      </w:r>
    </w:p>
    <w:p w:rsidR="004E7835" w:rsidRPr="004E7835" w:rsidRDefault="004E7835" w:rsidP="004E7835">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4E7835">
        <w:rPr>
          <w:rFonts w:ascii="Times New Roman" w:eastAsia="Times New Roman" w:hAnsi="Times New Roman" w:cs="Times New Roman"/>
          <w:color w:val="000000"/>
          <w:sz w:val="24"/>
          <w:szCs w:val="24"/>
          <w:lang w:eastAsia="ru-RU"/>
        </w:rPr>
        <w:t>- администрация хочет видеть и знать результаты обучения.</w:t>
      </w:r>
      <w:r w:rsidRPr="004E7835">
        <w:rPr>
          <w:rFonts w:ascii="Times New Roman" w:eastAsia="Times New Roman" w:hAnsi="Times New Roman" w:cs="Times New Roman"/>
          <w:color w:val="000000"/>
          <w:sz w:val="24"/>
          <w:szCs w:val="24"/>
          <w:shd w:val="clear" w:color="auto" w:fill="FFFFFF"/>
          <w:lang w:eastAsia="ru-RU"/>
        </w:rPr>
        <w:t xml:space="preserve"> </w:t>
      </w:r>
    </w:p>
    <w:p w:rsidR="004E7835" w:rsidRPr="004E7835" w:rsidRDefault="004E7835" w:rsidP="004E7835">
      <w:pPr>
        <w:numPr>
          <w:ilvl w:val="0"/>
          <w:numId w:val="1"/>
        </w:numPr>
        <w:tabs>
          <w:tab w:val="clear" w:pos="1894"/>
        </w:tabs>
        <w:spacing w:after="0" w:line="240" w:lineRule="auto"/>
        <w:ind w:left="0" w:firstLine="567"/>
        <w:jc w:val="both"/>
        <w:rPr>
          <w:ins w:id="13" w:author="Customer" w:date="2012-05-16T16:58:00Z"/>
          <w:rFonts w:ascii="Times New Roman" w:eastAsia="Times New Roman" w:hAnsi="Times New Roman" w:cs="Times New Roman"/>
          <w:color w:val="000000"/>
          <w:sz w:val="24"/>
          <w:szCs w:val="24"/>
          <w:shd w:val="clear" w:color="auto" w:fill="FFFFFF"/>
          <w:lang w:eastAsia="ru-RU"/>
        </w:rPr>
      </w:pPr>
      <w:proofErr w:type="spellStart"/>
      <w:r w:rsidRPr="004E7835">
        <w:rPr>
          <w:rFonts w:ascii="Times New Roman" w:eastAsia="Times New Roman" w:hAnsi="Times New Roman" w:cs="Times New Roman"/>
          <w:color w:val="000000"/>
          <w:sz w:val="24"/>
          <w:szCs w:val="24"/>
          <w:shd w:val="clear" w:color="auto" w:fill="FFFFFF"/>
          <w:lang w:eastAsia="ru-RU"/>
        </w:rPr>
        <w:t>Безотметочное</w:t>
      </w:r>
      <w:proofErr w:type="spellEnd"/>
      <w:r w:rsidRPr="004E7835">
        <w:rPr>
          <w:rFonts w:ascii="Times New Roman" w:eastAsia="Times New Roman" w:hAnsi="Times New Roman" w:cs="Times New Roman"/>
          <w:color w:val="000000"/>
          <w:sz w:val="24"/>
          <w:szCs w:val="24"/>
          <w:shd w:val="clear" w:color="auto" w:fill="FFFFFF"/>
          <w:lang w:eastAsia="ru-RU"/>
        </w:rPr>
        <w:t xml:space="preserve"> обучение направляет внимание обучающихся на выполнение поставленной цели, на получение интересной и новой для себя информации, приобретение новых навыков, проявление индивидуальности. Таким образом, студент получает удовольствие от самого процесса обучения, а не от полученной оценки.</w:t>
      </w:r>
    </w:p>
    <w:p w:rsidR="004E7835" w:rsidRPr="004E7835" w:rsidRDefault="004E7835" w:rsidP="004E7835">
      <w:pPr>
        <w:spacing w:after="0" w:line="240" w:lineRule="auto"/>
        <w:ind w:firstLine="567"/>
        <w:jc w:val="both"/>
        <w:rPr>
          <w:ins w:id="14" w:author="Customer" w:date="2012-05-16T16:58:00Z"/>
          <w:rFonts w:ascii="Times New Roman" w:eastAsia="Times New Roman" w:hAnsi="Times New Roman" w:cs="Times New Roman"/>
          <w:color w:val="000000"/>
          <w:sz w:val="24"/>
          <w:szCs w:val="24"/>
          <w:shd w:val="clear" w:color="auto" w:fill="FFFFFF"/>
          <w:lang w:eastAsia="ru-RU"/>
        </w:rPr>
      </w:pPr>
      <w:ins w:id="15" w:author="Customer" w:date="2012-05-16T16:58:00Z">
        <w:r w:rsidRPr="004E7835">
          <w:rPr>
            <w:rFonts w:ascii="Times New Roman" w:eastAsia="Times New Roman" w:hAnsi="Times New Roman" w:cs="Times New Roman"/>
            <w:color w:val="000000"/>
            <w:sz w:val="24"/>
            <w:szCs w:val="24"/>
            <w:shd w:val="clear" w:color="auto" w:fill="FFFFFF"/>
            <w:lang w:eastAsia="ru-RU"/>
          </w:rPr>
          <w:t xml:space="preserve">При нестандартном оценивании </w:t>
        </w:r>
      </w:ins>
      <w:ins w:id="16" w:author="Customer" w:date="2012-05-16T16:59:00Z">
        <w:r w:rsidRPr="004E7835">
          <w:rPr>
            <w:rFonts w:ascii="Times New Roman" w:eastAsia="Times New Roman" w:hAnsi="Times New Roman" w:cs="Times New Roman"/>
            <w:color w:val="000000"/>
            <w:sz w:val="24"/>
            <w:szCs w:val="24"/>
            <w:shd w:val="clear" w:color="auto" w:fill="FFFFFF"/>
            <w:lang w:eastAsia="ru-RU"/>
          </w:rPr>
          <w:t>мы,</w:t>
        </w:r>
      </w:ins>
      <w:ins w:id="17" w:author="Customer" w:date="2012-05-16T16:58:00Z">
        <w:r w:rsidRPr="004E7835">
          <w:rPr>
            <w:rFonts w:ascii="Times New Roman" w:eastAsia="Times New Roman" w:hAnsi="Times New Roman" w:cs="Times New Roman"/>
            <w:color w:val="000000"/>
            <w:sz w:val="24"/>
            <w:szCs w:val="24"/>
            <w:shd w:val="clear" w:color="auto" w:fill="FFFFFF"/>
            <w:lang w:eastAsia="ru-RU"/>
          </w:rPr>
          <w:t xml:space="preserve"> прежде всего</w:t>
        </w:r>
      </w:ins>
      <w:ins w:id="18" w:author="Customer" w:date="2012-05-16T16:59:00Z">
        <w:r w:rsidRPr="004E7835">
          <w:rPr>
            <w:rFonts w:ascii="Times New Roman" w:eastAsia="Times New Roman" w:hAnsi="Times New Roman" w:cs="Times New Roman"/>
            <w:color w:val="000000"/>
            <w:sz w:val="24"/>
            <w:szCs w:val="24"/>
            <w:shd w:val="clear" w:color="auto" w:fill="FFFFFF"/>
            <w:lang w:eastAsia="ru-RU"/>
          </w:rPr>
          <w:t>,</w:t>
        </w:r>
      </w:ins>
      <w:ins w:id="19" w:author="Customer" w:date="2012-05-16T16:58:00Z">
        <w:r w:rsidRPr="004E7835">
          <w:rPr>
            <w:rFonts w:ascii="Times New Roman" w:eastAsia="Times New Roman" w:hAnsi="Times New Roman" w:cs="Times New Roman"/>
            <w:color w:val="000000"/>
            <w:sz w:val="24"/>
            <w:szCs w:val="24"/>
            <w:shd w:val="clear" w:color="auto" w:fill="FFFFFF"/>
            <w:lang w:eastAsia="ru-RU"/>
          </w:rPr>
          <w:t xml:space="preserve"> пользуемся принципами позитивного воспитания</w:t>
        </w:r>
      </w:ins>
      <w:ins w:id="20" w:author="Customer" w:date="2012-05-16T16:59:00Z">
        <w:r w:rsidRPr="004E7835">
          <w:rPr>
            <w:rFonts w:ascii="Times New Roman" w:eastAsia="Times New Roman" w:hAnsi="Times New Roman" w:cs="Times New Roman"/>
            <w:color w:val="000000"/>
            <w:sz w:val="24"/>
            <w:szCs w:val="24"/>
            <w:shd w:val="clear" w:color="auto" w:fill="FFFFFF"/>
            <w:lang w:eastAsia="ru-RU"/>
          </w:rPr>
          <w:t>. Сформулируем их:</w:t>
        </w:r>
      </w:ins>
    </w:p>
    <w:p w:rsidR="004E7835" w:rsidRPr="004E7835" w:rsidRDefault="004E7835" w:rsidP="004E7835">
      <w:pPr>
        <w:tabs>
          <w:tab w:val="num" w:pos="1894"/>
        </w:tabs>
        <w:spacing w:after="0" w:line="240" w:lineRule="auto"/>
        <w:ind w:firstLine="567"/>
        <w:jc w:val="both"/>
        <w:rPr>
          <w:ins w:id="21" w:author="Customer" w:date="2012-05-16T16:59:00Z"/>
          <w:rFonts w:ascii="Times New Roman" w:eastAsia="Times New Roman" w:hAnsi="Times New Roman" w:cs="Times New Roman"/>
          <w:color w:val="000000"/>
          <w:sz w:val="24"/>
          <w:szCs w:val="24"/>
          <w:shd w:val="clear" w:color="auto" w:fill="FFFFFF"/>
          <w:lang w:eastAsia="ru-RU"/>
        </w:rPr>
      </w:pPr>
      <w:ins w:id="22" w:author="Customer" w:date="2012-05-16T16:58:00Z">
        <w:r w:rsidRPr="004E7835">
          <w:rPr>
            <w:rFonts w:ascii="Times New Roman" w:eastAsia="Times New Roman" w:hAnsi="Times New Roman" w:cs="Times New Roman"/>
            <w:color w:val="000000"/>
            <w:sz w:val="24"/>
            <w:szCs w:val="24"/>
            <w:shd w:val="clear" w:color="auto" w:fill="FFFFFF"/>
            <w:lang w:eastAsia="ru-RU"/>
          </w:rPr>
          <w:t>Понимать потребность</w:t>
        </w:r>
      </w:ins>
      <w:ins w:id="23" w:author="Customer" w:date="2012-05-16T16:59:00Z">
        <w:r w:rsidRPr="004E7835">
          <w:rPr>
            <w:rFonts w:ascii="Times New Roman" w:eastAsia="Times New Roman" w:hAnsi="Times New Roman" w:cs="Times New Roman"/>
            <w:color w:val="000000"/>
            <w:sz w:val="24"/>
            <w:szCs w:val="24"/>
            <w:shd w:val="clear" w:color="auto" w:fill="FFFFFF"/>
            <w:lang w:eastAsia="ru-RU"/>
          </w:rPr>
          <w:t xml:space="preserve"> </w:t>
        </w:r>
      </w:ins>
      <w:r w:rsidRPr="004E7835">
        <w:rPr>
          <w:rFonts w:ascii="Times New Roman" w:eastAsia="Times New Roman" w:hAnsi="Times New Roman" w:cs="Times New Roman"/>
          <w:color w:val="000000"/>
          <w:sz w:val="24"/>
          <w:szCs w:val="24"/>
          <w:shd w:val="clear" w:color="auto" w:fill="FFFFFF"/>
          <w:lang w:eastAsia="ru-RU"/>
        </w:rPr>
        <w:t>подростка</w:t>
      </w:r>
      <w:ins w:id="24" w:author="Customer" w:date="2012-05-16T16:59:00Z">
        <w:r w:rsidRPr="004E7835">
          <w:rPr>
            <w:rFonts w:ascii="Times New Roman" w:eastAsia="Times New Roman" w:hAnsi="Times New Roman" w:cs="Times New Roman"/>
            <w:color w:val="000000"/>
            <w:sz w:val="24"/>
            <w:szCs w:val="24"/>
            <w:shd w:val="clear" w:color="auto" w:fill="FFFFFF"/>
            <w:lang w:eastAsia="ru-RU"/>
          </w:rPr>
          <w:t xml:space="preserve"> в принадлежности. </w:t>
        </w:r>
      </w:ins>
      <w:r w:rsidRPr="004E7835">
        <w:rPr>
          <w:rFonts w:ascii="Times New Roman" w:eastAsia="Times New Roman" w:hAnsi="Times New Roman" w:cs="Times New Roman"/>
          <w:color w:val="000000"/>
          <w:sz w:val="24"/>
          <w:szCs w:val="24"/>
          <w:shd w:val="clear" w:color="auto" w:fill="FFFFFF"/>
          <w:lang w:eastAsia="ru-RU"/>
        </w:rPr>
        <w:t>Подростку с ограниченными возможностями</w:t>
      </w:r>
      <w:ins w:id="25" w:author="Customer" w:date="2012-05-16T16:59:00Z">
        <w:r w:rsidRPr="004E7835">
          <w:rPr>
            <w:rFonts w:ascii="Times New Roman" w:eastAsia="Times New Roman" w:hAnsi="Times New Roman" w:cs="Times New Roman"/>
            <w:color w:val="000000"/>
            <w:sz w:val="24"/>
            <w:szCs w:val="24"/>
            <w:shd w:val="clear" w:color="auto" w:fill="FFFFFF"/>
            <w:lang w:eastAsia="ru-RU"/>
          </w:rPr>
          <w:t xml:space="preserve"> необходимо ощущение, что он нужен и достижения его значимы.</w:t>
        </w:r>
      </w:ins>
    </w:p>
    <w:p w:rsidR="004E7835" w:rsidRPr="004E7835" w:rsidRDefault="004E7835" w:rsidP="004E7835">
      <w:pPr>
        <w:tabs>
          <w:tab w:val="num" w:pos="1894"/>
        </w:tabs>
        <w:spacing w:after="0" w:line="240" w:lineRule="auto"/>
        <w:ind w:firstLine="567"/>
        <w:jc w:val="both"/>
        <w:rPr>
          <w:ins w:id="26" w:author="Customer" w:date="2012-05-16T17:02:00Z"/>
          <w:rFonts w:ascii="Times New Roman" w:eastAsia="Times New Roman" w:hAnsi="Times New Roman" w:cs="Times New Roman"/>
          <w:sz w:val="24"/>
          <w:szCs w:val="24"/>
          <w:lang w:eastAsia="ru-RU"/>
          <w:rPrChange w:id="27" w:author="Customer" w:date="2012-05-16T17:03:00Z">
            <w:rPr>
              <w:ins w:id="28" w:author="Customer" w:date="2012-05-16T17:02:00Z"/>
              <w:color w:val="000000"/>
              <w:sz w:val="28"/>
              <w:szCs w:val="28"/>
              <w:shd w:val="clear" w:color="auto" w:fill="FFFFFF"/>
            </w:rPr>
          </w:rPrChange>
        </w:rPr>
      </w:pPr>
      <w:ins w:id="29" w:author="Customer" w:date="2012-05-16T17:01:00Z">
        <w:r w:rsidRPr="004E7835">
          <w:rPr>
            <w:rFonts w:ascii="Times New Roman" w:eastAsia="Times New Roman" w:hAnsi="Times New Roman" w:cs="Times New Roman"/>
            <w:color w:val="000000"/>
            <w:sz w:val="24"/>
            <w:szCs w:val="24"/>
            <w:shd w:val="clear" w:color="auto" w:fill="FFFFFF"/>
            <w:lang w:eastAsia="ru-RU"/>
          </w:rPr>
          <w:t xml:space="preserve">Взаимное уважение. </w:t>
        </w:r>
      </w:ins>
      <w:r w:rsidRPr="004E7835">
        <w:rPr>
          <w:rFonts w:ascii="Times New Roman" w:eastAsia="Times New Roman" w:hAnsi="Times New Roman" w:cs="Times New Roman"/>
          <w:color w:val="000000"/>
          <w:sz w:val="24"/>
          <w:szCs w:val="24"/>
          <w:shd w:val="clear" w:color="auto" w:fill="FFFFFF"/>
          <w:lang w:eastAsia="ru-RU"/>
        </w:rPr>
        <w:t>Преподаватель</w:t>
      </w:r>
      <w:ins w:id="30" w:author="Customer" w:date="2012-05-16T17:01:00Z">
        <w:r w:rsidRPr="004E7835">
          <w:rPr>
            <w:rFonts w:ascii="Times New Roman" w:eastAsia="Times New Roman" w:hAnsi="Times New Roman" w:cs="Times New Roman"/>
            <w:color w:val="000000"/>
            <w:sz w:val="24"/>
            <w:szCs w:val="24"/>
            <w:shd w:val="clear" w:color="auto" w:fill="FFFFFF"/>
            <w:lang w:eastAsia="ru-RU"/>
          </w:rPr>
          <w:t xml:space="preserve"> </w:t>
        </w:r>
      </w:ins>
      <w:ins w:id="31" w:author="Customer" w:date="2012-05-16T19:43:00Z">
        <w:r w:rsidRPr="004E7835">
          <w:rPr>
            <w:rFonts w:ascii="Times New Roman" w:eastAsia="Times New Roman" w:hAnsi="Times New Roman" w:cs="Times New Roman"/>
            <w:color w:val="000000"/>
            <w:sz w:val="24"/>
            <w:szCs w:val="24"/>
            <w:shd w:val="clear" w:color="auto" w:fill="FFFFFF"/>
            <w:lang w:eastAsia="ru-RU"/>
          </w:rPr>
          <w:t>совместно</w:t>
        </w:r>
      </w:ins>
      <w:ins w:id="32" w:author="Customer" w:date="2012-05-16T17:01:00Z">
        <w:r w:rsidRPr="004E7835">
          <w:rPr>
            <w:rFonts w:ascii="Times New Roman" w:eastAsia="Times New Roman" w:hAnsi="Times New Roman" w:cs="Times New Roman"/>
            <w:color w:val="000000"/>
            <w:sz w:val="24"/>
            <w:szCs w:val="24"/>
            <w:shd w:val="clear" w:color="auto" w:fill="FFFFFF"/>
            <w:lang w:eastAsia="ru-RU"/>
          </w:rPr>
          <w:t xml:space="preserve"> с </w:t>
        </w:r>
      </w:ins>
      <w:r w:rsidRPr="004E7835">
        <w:rPr>
          <w:rFonts w:ascii="Times New Roman" w:eastAsia="Times New Roman" w:hAnsi="Times New Roman" w:cs="Times New Roman"/>
          <w:color w:val="000000"/>
          <w:sz w:val="24"/>
          <w:szCs w:val="24"/>
          <w:shd w:val="clear" w:color="auto" w:fill="FFFFFF"/>
          <w:lang w:eastAsia="ru-RU"/>
        </w:rPr>
        <w:t>обучающимся</w:t>
      </w:r>
      <w:ins w:id="33" w:author="Customer" w:date="2012-05-16T17:01:00Z">
        <w:r w:rsidRPr="004E7835">
          <w:rPr>
            <w:rFonts w:ascii="Times New Roman" w:eastAsia="Times New Roman" w:hAnsi="Times New Roman" w:cs="Times New Roman"/>
            <w:color w:val="000000"/>
            <w:sz w:val="24"/>
            <w:szCs w:val="24"/>
            <w:shd w:val="clear" w:color="auto" w:fill="FFFFFF"/>
            <w:lang w:eastAsia="ru-RU"/>
          </w:rPr>
          <w:t xml:space="preserve"> решают его проблему и учатся на </w:t>
        </w:r>
      </w:ins>
      <w:ins w:id="34" w:author="Customer" w:date="2012-05-16T17:02:00Z">
        <w:r w:rsidRPr="004E7835">
          <w:rPr>
            <w:rFonts w:ascii="Times New Roman" w:eastAsia="Times New Roman" w:hAnsi="Times New Roman" w:cs="Times New Roman"/>
            <w:color w:val="000000"/>
            <w:sz w:val="24"/>
            <w:szCs w:val="24"/>
            <w:shd w:val="clear" w:color="auto" w:fill="FFFFFF"/>
            <w:lang w:eastAsia="ru-RU"/>
          </w:rPr>
          <w:t xml:space="preserve">ошибках. В этой атмосфере </w:t>
        </w:r>
      </w:ins>
      <w:r w:rsidRPr="004E7835">
        <w:rPr>
          <w:rFonts w:ascii="Times New Roman" w:eastAsia="Times New Roman" w:hAnsi="Times New Roman" w:cs="Times New Roman"/>
          <w:color w:val="000000"/>
          <w:sz w:val="24"/>
          <w:szCs w:val="24"/>
          <w:shd w:val="clear" w:color="auto" w:fill="FFFFFF"/>
          <w:lang w:eastAsia="ru-RU"/>
        </w:rPr>
        <w:t>подросток</w:t>
      </w:r>
      <w:ins w:id="35" w:author="Customer" w:date="2012-05-16T17:02:00Z">
        <w:r w:rsidRPr="004E7835">
          <w:rPr>
            <w:rFonts w:ascii="Times New Roman" w:eastAsia="Times New Roman" w:hAnsi="Times New Roman" w:cs="Times New Roman"/>
            <w:color w:val="000000"/>
            <w:sz w:val="24"/>
            <w:szCs w:val="24"/>
            <w:shd w:val="clear" w:color="auto" w:fill="FFFFFF"/>
            <w:lang w:eastAsia="ru-RU"/>
          </w:rPr>
          <w:t xml:space="preserve"> учится понимать и выражать чувства, становится уверенным в себе, контактным, ответственным за себя и других.</w:t>
        </w:r>
      </w:ins>
    </w:p>
    <w:p w:rsidR="004E7835" w:rsidRPr="004E7835" w:rsidRDefault="004E7835" w:rsidP="004E7835">
      <w:pPr>
        <w:tabs>
          <w:tab w:val="num" w:pos="1894"/>
        </w:tabs>
        <w:spacing w:after="0" w:line="240" w:lineRule="auto"/>
        <w:ind w:firstLine="567"/>
        <w:jc w:val="both"/>
        <w:rPr>
          <w:ins w:id="36" w:author="Customer" w:date="2012-05-16T17:06:00Z"/>
          <w:rFonts w:ascii="Times New Roman" w:eastAsia="Times New Roman" w:hAnsi="Times New Roman" w:cs="Times New Roman"/>
          <w:color w:val="000000"/>
          <w:sz w:val="24"/>
          <w:szCs w:val="24"/>
          <w:lang w:eastAsia="ru-RU"/>
        </w:rPr>
      </w:pPr>
      <w:ins w:id="37" w:author="Customer" w:date="2012-05-16T17:04:00Z">
        <w:r w:rsidRPr="004E7835">
          <w:rPr>
            <w:rFonts w:ascii="Times New Roman" w:eastAsia="Times New Roman" w:hAnsi="Times New Roman" w:cs="Times New Roman"/>
            <w:color w:val="000000"/>
            <w:sz w:val="24"/>
            <w:szCs w:val="24"/>
            <w:lang w:eastAsia="ru-RU"/>
          </w:rPr>
          <w:t xml:space="preserve">Принимать </w:t>
        </w:r>
      </w:ins>
      <w:r w:rsidRPr="004E7835">
        <w:rPr>
          <w:rFonts w:ascii="Times New Roman" w:eastAsia="Times New Roman" w:hAnsi="Times New Roman" w:cs="Times New Roman"/>
          <w:color w:val="000000"/>
          <w:sz w:val="24"/>
          <w:szCs w:val="24"/>
          <w:lang w:eastAsia="ru-RU"/>
        </w:rPr>
        <w:t xml:space="preserve">«особого» </w:t>
      </w:r>
      <w:ins w:id="38" w:author="Customer" w:date="2012-05-16T17:04:00Z">
        <w:r w:rsidRPr="004E7835">
          <w:rPr>
            <w:rFonts w:ascii="Times New Roman" w:eastAsia="Times New Roman" w:hAnsi="Times New Roman" w:cs="Times New Roman"/>
            <w:color w:val="000000"/>
            <w:sz w:val="24"/>
            <w:szCs w:val="24"/>
            <w:lang w:eastAsia="ru-RU"/>
          </w:rPr>
          <w:t xml:space="preserve">ребенка таким, какой он есть. Таким образом, воспитывать </w:t>
        </w:r>
      </w:ins>
      <w:ins w:id="39" w:author="Customer" w:date="2012-05-16T17:05:00Z">
        <w:r w:rsidRPr="004E7835">
          <w:rPr>
            <w:rFonts w:ascii="Times New Roman" w:eastAsia="Times New Roman" w:hAnsi="Times New Roman" w:cs="Times New Roman"/>
            <w:color w:val="000000"/>
            <w:sz w:val="24"/>
            <w:szCs w:val="24"/>
            <w:lang w:eastAsia="ru-RU"/>
          </w:rPr>
          <w:t xml:space="preserve">позитивное </w:t>
        </w:r>
        <w:proofErr w:type="spellStart"/>
        <w:r w:rsidRPr="004E7835">
          <w:rPr>
            <w:rFonts w:ascii="Times New Roman" w:eastAsia="Times New Roman" w:hAnsi="Times New Roman" w:cs="Times New Roman"/>
            <w:color w:val="000000"/>
            <w:sz w:val="24"/>
            <w:szCs w:val="24"/>
            <w:lang w:eastAsia="ru-RU"/>
          </w:rPr>
          <w:t>самоотношение</w:t>
        </w:r>
        <w:proofErr w:type="spellEnd"/>
        <w:r w:rsidRPr="004E7835">
          <w:rPr>
            <w:rFonts w:ascii="Times New Roman" w:eastAsia="Times New Roman" w:hAnsi="Times New Roman" w:cs="Times New Roman"/>
            <w:color w:val="000000"/>
            <w:sz w:val="24"/>
            <w:szCs w:val="24"/>
            <w:lang w:eastAsia="ru-RU"/>
          </w:rPr>
          <w:t xml:space="preserve"> и здоровое </w:t>
        </w:r>
      </w:ins>
      <w:ins w:id="40" w:author="Customer" w:date="2012-05-16T17:04:00Z">
        <w:r w:rsidRPr="004E7835">
          <w:rPr>
            <w:rFonts w:ascii="Times New Roman" w:eastAsia="Times New Roman" w:hAnsi="Times New Roman" w:cs="Times New Roman"/>
            <w:color w:val="000000"/>
            <w:sz w:val="24"/>
            <w:szCs w:val="24"/>
            <w:lang w:eastAsia="ru-RU"/>
          </w:rPr>
          <w:t>чувство собственного достоинства</w:t>
        </w:r>
      </w:ins>
      <w:ins w:id="41" w:author="Customer" w:date="2012-05-16T17:06:00Z">
        <w:r w:rsidRPr="004E7835">
          <w:rPr>
            <w:rFonts w:ascii="Times New Roman" w:eastAsia="Times New Roman" w:hAnsi="Times New Roman" w:cs="Times New Roman"/>
            <w:color w:val="000000"/>
            <w:sz w:val="24"/>
            <w:szCs w:val="24"/>
            <w:lang w:eastAsia="ru-RU"/>
          </w:rPr>
          <w:t>. Оценивать и критиковать можно поступки, но не личность человека.</w:t>
        </w:r>
      </w:ins>
    </w:p>
    <w:p w:rsidR="004E7835" w:rsidRPr="004E7835" w:rsidRDefault="004E7835" w:rsidP="004E7835">
      <w:pPr>
        <w:tabs>
          <w:tab w:val="num" w:pos="1894"/>
        </w:tabs>
        <w:spacing w:after="0" w:line="240" w:lineRule="auto"/>
        <w:ind w:firstLine="567"/>
        <w:jc w:val="both"/>
        <w:rPr>
          <w:ins w:id="42" w:author="Customer" w:date="2012-05-16T17:08:00Z"/>
          <w:rFonts w:ascii="Times New Roman" w:eastAsia="Times New Roman" w:hAnsi="Times New Roman" w:cs="Times New Roman"/>
          <w:color w:val="000000"/>
          <w:sz w:val="24"/>
          <w:szCs w:val="24"/>
          <w:lang w:eastAsia="ru-RU"/>
        </w:rPr>
      </w:pPr>
      <w:ins w:id="43" w:author="Customer" w:date="2012-05-16T17:06:00Z">
        <w:r w:rsidRPr="004E7835">
          <w:rPr>
            <w:rFonts w:ascii="Times New Roman" w:eastAsia="Times New Roman" w:hAnsi="Times New Roman" w:cs="Times New Roman"/>
            <w:color w:val="000000"/>
            <w:sz w:val="24"/>
            <w:szCs w:val="24"/>
            <w:lang w:eastAsia="ru-RU"/>
          </w:rPr>
          <w:t xml:space="preserve">Последовательность воспитательных действий. </w:t>
        </w:r>
      </w:ins>
      <w:ins w:id="44" w:author="Customer" w:date="2012-05-16T17:08:00Z">
        <w:r w:rsidRPr="004E7835">
          <w:rPr>
            <w:rFonts w:ascii="Times New Roman" w:eastAsia="Times New Roman" w:hAnsi="Times New Roman" w:cs="Times New Roman"/>
            <w:color w:val="000000"/>
            <w:sz w:val="24"/>
            <w:szCs w:val="24"/>
            <w:lang w:eastAsia="ru-RU"/>
          </w:rPr>
          <w:t xml:space="preserve">Нужно </w:t>
        </w:r>
      </w:ins>
      <w:ins w:id="45" w:author="Customer" w:date="2012-05-16T17:07:00Z">
        <w:r w:rsidRPr="004E7835">
          <w:rPr>
            <w:rFonts w:ascii="Times New Roman" w:eastAsia="Times New Roman" w:hAnsi="Times New Roman" w:cs="Times New Roman"/>
            <w:color w:val="000000"/>
            <w:sz w:val="24"/>
            <w:szCs w:val="24"/>
            <w:lang w:eastAsia="ru-RU"/>
          </w:rPr>
          <w:t>следовать определенным правилам</w:t>
        </w:r>
      </w:ins>
      <w:ins w:id="46" w:author="Customer" w:date="2012-05-16T17:08:00Z">
        <w:r w:rsidRPr="004E7835">
          <w:rPr>
            <w:rFonts w:ascii="Times New Roman" w:eastAsia="Times New Roman" w:hAnsi="Times New Roman" w:cs="Times New Roman"/>
            <w:color w:val="000000"/>
            <w:sz w:val="24"/>
            <w:szCs w:val="24"/>
            <w:lang w:eastAsia="ru-RU"/>
          </w:rPr>
          <w:t>, озвученным в начале учебного процесса.</w:t>
        </w:r>
      </w:ins>
    </w:p>
    <w:p w:rsidR="004E7835" w:rsidRPr="004E7835" w:rsidRDefault="004E7835" w:rsidP="004E7835">
      <w:pPr>
        <w:tabs>
          <w:tab w:val="num" w:pos="1894"/>
        </w:tabs>
        <w:spacing w:after="0" w:line="240" w:lineRule="auto"/>
        <w:ind w:firstLine="567"/>
        <w:jc w:val="both"/>
        <w:rPr>
          <w:ins w:id="47" w:author="Customer" w:date="2012-05-16T17:19:00Z"/>
          <w:rFonts w:ascii="Times New Roman" w:eastAsia="Times New Roman" w:hAnsi="Times New Roman" w:cs="Times New Roman"/>
          <w:color w:val="000000"/>
          <w:sz w:val="24"/>
          <w:szCs w:val="24"/>
          <w:lang w:eastAsia="ru-RU"/>
        </w:rPr>
      </w:pPr>
      <w:ins w:id="48" w:author="Customer" w:date="2012-05-16T17:09:00Z">
        <w:r w:rsidRPr="004E7835">
          <w:rPr>
            <w:rFonts w:ascii="Times New Roman" w:eastAsia="Times New Roman" w:hAnsi="Times New Roman" w:cs="Times New Roman"/>
            <w:color w:val="000000"/>
            <w:sz w:val="24"/>
            <w:szCs w:val="24"/>
            <w:lang w:eastAsia="ru-RU"/>
          </w:rPr>
          <w:t xml:space="preserve">Правильно построенное </w:t>
        </w:r>
      </w:ins>
      <w:ins w:id="49" w:author="Customer" w:date="2012-05-16T17:10:00Z">
        <w:r w:rsidRPr="004E7835">
          <w:rPr>
            <w:rFonts w:ascii="Times New Roman" w:eastAsia="Times New Roman" w:hAnsi="Times New Roman" w:cs="Times New Roman"/>
            <w:color w:val="000000"/>
            <w:sz w:val="24"/>
            <w:szCs w:val="24"/>
            <w:lang w:eastAsia="ru-RU"/>
          </w:rPr>
          <w:t>общение</w:t>
        </w:r>
      </w:ins>
      <w:ins w:id="50" w:author="Customer" w:date="2012-05-16T17:09:00Z">
        <w:r w:rsidRPr="004E7835">
          <w:rPr>
            <w:rFonts w:ascii="Times New Roman" w:eastAsia="Times New Roman" w:hAnsi="Times New Roman" w:cs="Times New Roman"/>
            <w:color w:val="000000"/>
            <w:sz w:val="24"/>
            <w:szCs w:val="24"/>
            <w:lang w:eastAsia="ru-RU"/>
          </w:rPr>
          <w:t xml:space="preserve">. Вместо «ты-высказываний» </w:t>
        </w:r>
      </w:ins>
      <w:ins w:id="51" w:author="Customer" w:date="2012-05-16T17:10:00Z">
        <w:r w:rsidRPr="004E7835">
          <w:rPr>
            <w:rFonts w:ascii="Times New Roman" w:eastAsia="Times New Roman" w:hAnsi="Times New Roman" w:cs="Times New Roman"/>
            <w:color w:val="000000"/>
            <w:sz w:val="24"/>
            <w:szCs w:val="24"/>
            <w:lang w:eastAsia="ru-RU"/>
          </w:rPr>
          <w:t xml:space="preserve">следует употреблять «я-высказывания». </w:t>
        </w:r>
      </w:ins>
      <w:ins w:id="52" w:author="Customer" w:date="2012-05-16T17:11:00Z">
        <w:r w:rsidRPr="004E7835">
          <w:rPr>
            <w:rFonts w:ascii="Times New Roman" w:eastAsia="Times New Roman" w:hAnsi="Times New Roman" w:cs="Times New Roman"/>
            <w:color w:val="000000"/>
            <w:sz w:val="24"/>
            <w:szCs w:val="24"/>
            <w:lang w:eastAsia="ru-RU"/>
          </w:rPr>
          <w:t xml:space="preserve">Фразы </w:t>
        </w:r>
      </w:ins>
      <w:r w:rsidRPr="004E7835">
        <w:rPr>
          <w:rFonts w:ascii="Times New Roman" w:eastAsia="Times New Roman" w:hAnsi="Times New Roman" w:cs="Times New Roman"/>
          <w:color w:val="000000"/>
          <w:sz w:val="24"/>
          <w:szCs w:val="24"/>
          <w:lang w:eastAsia="ru-RU"/>
        </w:rPr>
        <w:t>преподавателя</w:t>
      </w:r>
      <w:ins w:id="53" w:author="Customer" w:date="2012-05-16T17:11:00Z">
        <w:r w:rsidRPr="004E7835">
          <w:rPr>
            <w:rFonts w:ascii="Times New Roman" w:eastAsia="Times New Roman" w:hAnsi="Times New Roman" w:cs="Times New Roman"/>
            <w:color w:val="000000"/>
            <w:sz w:val="24"/>
            <w:szCs w:val="24"/>
            <w:lang w:eastAsia="ru-RU"/>
          </w:rPr>
          <w:t xml:space="preserve"> типа: «Ты</w:t>
        </w:r>
      </w:ins>
      <w:ins w:id="54" w:author="Customer" w:date="2012-05-16T17:12:00Z">
        <w:r w:rsidRPr="004E7835">
          <w:rPr>
            <w:rFonts w:ascii="Times New Roman" w:eastAsia="Times New Roman" w:hAnsi="Times New Roman" w:cs="Times New Roman"/>
            <w:color w:val="000000"/>
            <w:sz w:val="24"/>
            <w:szCs w:val="24"/>
            <w:lang w:eastAsia="ru-RU"/>
          </w:rPr>
          <w:t xml:space="preserve"> </w:t>
        </w:r>
      </w:ins>
      <w:ins w:id="55" w:author="Customer" w:date="2012-05-16T17:11:00Z">
        <w:r w:rsidRPr="004E7835">
          <w:rPr>
            <w:rFonts w:ascii="Times New Roman" w:eastAsia="Times New Roman" w:hAnsi="Times New Roman" w:cs="Times New Roman"/>
            <w:color w:val="000000"/>
            <w:sz w:val="24"/>
            <w:szCs w:val="24"/>
            <w:lang w:eastAsia="ru-RU"/>
          </w:rPr>
          <w:t xml:space="preserve">плохо поступил, что не </w:t>
        </w:r>
      </w:ins>
      <w:ins w:id="56" w:author="Customer" w:date="2012-05-16T17:12:00Z">
        <w:r w:rsidRPr="004E7835">
          <w:rPr>
            <w:rFonts w:ascii="Times New Roman" w:eastAsia="Times New Roman" w:hAnsi="Times New Roman" w:cs="Times New Roman"/>
            <w:color w:val="000000"/>
            <w:sz w:val="24"/>
            <w:szCs w:val="24"/>
            <w:lang w:eastAsia="ru-RU"/>
          </w:rPr>
          <w:t>выучил диалог</w:t>
        </w:r>
      </w:ins>
      <w:ins w:id="57" w:author="Customer" w:date="2012-05-16T17:11:00Z">
        <w:r w:rsidRPr="004E7835">
          <w:rPr>
            <w:rFonts w:ascii="Times New Roman" w:eastAsia="Times New Roman" w:hAnsi="Times New Roman" w:cs="Times New Roman"/>
            <w:color w:val="000000"/>
            <w:sz w:val="24"/>
            <w:szCs w:val="24"/>
            <w:lang w:eastAsia="ru-RU"/>
          </w:rPr>
          <w:t>» или «Ты никогда не делаешь домашнюю работу</w:t>
        </w:r>
      </w:ins>
      <w:ins w:id="58" w:author="Customer" w:date="2012-05-16T17:12:00Z">
        <w:r w:rsidRPr="004E7835">
          <w:rPr>
            <w:rFonts w:ascii="Times New Roman" w:eastAsia="Times New Roman" w:hAnsi="Times New Roman" w:cs="Times New Roman"/>
            <w:color w:val="000000"/>
            <w:sz w:val="24"/>
            <w:szCs w:val="24"/>
            <w:lang w:eastAsia="ru-RU"/>
          </w:rPr>
          <w:t xml:space="preserve">» вызывают в </w:t>
        </w:r>
      </w:ins>
      <w:r w:rsidRPr="004E7835">
        <w:rPr>
          <w:rFonts w:ascii="Times New Roman" w:eastAsia="Times New Roman" w:hAnsi="Times New Roman" w:cs="Times New Roman"/>
          <w:color w:val="000000"/>
          <w:sz w:val="24"/>
          <w:szCs w:val="24"/>
          <w:lang w:eastAsia="ru-RU"/>
        </w:rPr>
        <w:t>подростке</w:t>
      </w:r>
      <w:ins w:id="59" w:author="Customer" w:date="2012-05-16T17:12:00Z">
        <w:r w:rsidRPr="004E7835">
          <w:rPr>
            <w:rFonts w:ascii="Times New Roman" w:eastAsia="Times New Roman" w:hAnsi="Times New Roman" w:cs="Times New Roman"/>
            <w:color w:val="000000"/>
            <w:sz w:val="24"/>
            <w:szCs w:val="24"/>
            <w:lang w:eastAsia="ru-RU"/>
          </w:rPr>
          <w:t xml:space="preserve"> комплекс неполноценности, обиду или агрессию. </w:t>
        </w:r>
      </w:ins>
      <w:ins w:id="60" w:author="Customer" w:date="2012-05-16T17:13:00Z">
        <w:r w:rsidRPr="004E7835">
          <w:rPr>
            <w:rFonts w:ascii="Times New Roman" w:eastAsia="Times New Roman" w:hAnsi="Times New Roman" w:cs="Times New Roman"/>
            <w:color w:val="000000"/>
            <w:sz w:val="24"/>
            <w:szCs w:val="24"/>
            <w:lang w:eastAsia="ru-RU"/>
          </w:rPr>
          <w:t xml:space="preserve">«Я-высказывания» являются более эффективным воспитательным воздействием, они показывают </w:t>
        </w:r>
      </w:ins>
      <w:r w:rsidRPr="004E7835">
        <w:rPr>
          <w:rFonts w:ascii="Times New Roman" w:eastAsia="Times New Roman" w:hAnsi="Times New Roman" w:cs="Times New Roman"/>
          <w:color w:val="000000"/>
          <w:sz w:val="24"/>
          <w:szCs w:val="24"/>
          <w:lang w:eastAsia="ru-RU"/>
        </w:rPr>
        <w:t>студенту</w:t>
      </w:r>
      <w:ins w:id="61" w:author="Customer" w:date="2012-05-16T17:13:00Z">
        <w:r w:rsidRPr="004E7835">
          <w:rPr>
            <w:rFonts w:ascii="Times New Roman" w:eastAsia="Times New Roman" w:hAnsi="Times New Roman" w:cs="Times New Roman"/>
            <w:color w:val="000000"/>
            <w:sz w:val="24"/>
            <w:szCs w:val="24"/>
            <w:lang w:eastAsia="ru-RU"/>
          </w:rPr>
          <w:t xml:space="preserve">, что вы верите, что он может изменить свое поведение. </w:t>
        </w:r>
      </w:ins>
      <w:ins w:id="62" w:author="Customer" w:date="2012-05-16T17:15:00Z">
        <w:r w:rsidRPr="004E7835">
          <w:rPr>
            <w:rFonts w:ascii="Times New Roman" w:eastAsia="Times New Roman" w:hAnsi="Times New Roman" w:cs="Times New Roman"/>
            <w:color w:val="000000"/>
            <w:sz w:val="24"/>
            <w:szCs w:val="24"/>
            <w:lang w:eastAsia="ru-RU"/>
          </w:rPr>
          <w:t xml:space="preserve">Примерами таких высказыванию могут быть: </w:t>
        </w:r>
      </w:ins>
      <w:ins w:id="63" w:author="Customer" w:date="2012-05-16T17:16:00Z">
        <w:r w:rsidRPr="004E7835">
          <w:rPr>
            <w:rFonts w:ascii="Times New Roman" w:eastAsia="Times New Roman" w:hAnsi="Times New Roman" w:cs="Times New Roman"/>
            <w:color w:val="000000"/>
            <w:sz w:val="24"/>
            <w:szCs w:val="24"/>
            <w:lang w:eastAsia="ru-RU"/>
          </w:rPr>
          <w:t>«Мне очень жаль, что ты не выучил диалог</w:t>
        </w:r>
      </w:ins>
      <w:ins w:id="64" w:author="Customer" w:date="2012-05-16T19:44:00Z">
        <w:r w:rsidRPr="004E7835">
          <w:rPr>
            <w:rFonts w:ascii="Times New Roman" w:eastAsia="Times New Roman" w:hAnsi="Times New Roman" w:cs="Times New Roman"/>
            <w:color w:val="000000"/>
            <w:sz w:val="24"/>
            <w:szCs w:val="24"/>
            <w:lang w:eastAsia="ru-RU"/>
          </w:rPr>
          <w:t>,</w:t>
        </w:r>
      </w:ins>
      <w:ins w:id="65" w:author="Customer" w:date="2012-05-16T17:16:00Z">
        <w:r w:rsidRPr="004E7835">
          <w:rPr>
            <w:rFonts w:ascii="Times New Roman" w:eastAsia="Times New Roman" w:hAnsi="Times New Roman" w:cs="Times New Roman"/>
            <w:color w:val="000000"/>
            <w:sz w:val="24"/>
            <w:szCs w:val="24"/>
            <w:lang w:eastAsia="ru-RU"/>
          </w:rPr>
          <w:t xml:space="preserve"> и мы не сможем </w:t>
        </w:r>
      </w:ins>
      <w:ins w:id="66" w:author="Customer" w:date="2012-05-16T17:17:00Z">
        <w:r w:rsidRPr="004E7835">
          <w:rPr>
            <w:rFonts w:ascii="Times New Roman" w:eastAsia="Times New Roman" w:hAnsi="Times New Roman" w:cs="Times New Roman"/>
            <w:color w:val="000000"/>
            <w:sz w:val="24"/>
            <w:szCs w:val="24"/>
            <w:lang w:eastAsia="ru-RU"/>
          </w:rPr>
          <w:t>сыграть сценку» или «</w:t>
        </w:r>
      </w:ins>
      <w:ins w:id="67" w:author="Customer" w:date="2012-05-16T17:18:00Z">
        <w:r w:rsidRPr="004E7835">
          <w:rPr>
            <w:rFonts w:ascii="Times New Roman" w:eastAsia="Times New Roman" w:hAnsi="Times New Roman" w:cs="Times New Roman"/>
            <w:color w:val="000000"/>
            <w:sz w:val="24"/>
            <w:szCs w:val="24"/>
            <w:lang w:eastAsia="ru-RU"/>
          </w:rPr>
          <w:t xml:space="preserve">Я переживаю, что ты не делаешь домашние задания и из-за этого не сможешь </w:t>
        </w:r>
      </w:ins>
      <w:ins w:id="68" w:author="Customer" w:date="2012-05-16T17:19:00Z">
        <w:r w:rsidRPr="004E7835">
          <w:rPr>
            <w:rFonts w:ascii="Times New Roman" w:eastAsia="Times New Roman" w:hAnsi="Times New Roman" w:cs="Times New Roman"/>
            <w:color w:val="000000"/>
            <w:sz w:val="24"/>
            <w:szCs w:val="24"/>
            <w:lang w:eastAsia="ru-RU"/>
          </w:rPr>
          <w:t>понять эту тему»</w:t>
        </w:r>
      </w:ins>
      <w:r w:rsidRPr="004E7835">
        <w:rPr>
          <w:rFonts w:ascii="Times New Roman" w:eastAsia="Times New Roman" w:hAnsi="Times New Roman" w:cs="Times New Roman"/>
          <w:color w:val="000000"/>
          <w:sz w:val="24"/>
          <w:szCs w:val="24"/>
          <w:lang w:eastAsia="ru-RU"/>
        </w:rPr>
        <w:t xml:space="preserve"> [2; с. 24]</w:t>
      </w:r>
      <w:ins w:id="69" w:author="Customer" w:date="2012-05-16T17:19:00Z">
        <w:r w:rsidRPr="004E7835">
          <w:rPr>
            <w:rFonts w:ascii="Times New Roman" w:eastAsia="Times New Roman" w:hAnsi="Times New Roman" w:cs="Times New Roman"/>
            <w:color w:val="000000"/>
            <w:sz w:val="24"/>
            <w:szCs w:val="24"/>
            <w:lang w:eastAsia="ru-RU"/>
          </w:rPr>
          <w:t>.</w:t>
        </w:r>
      </w:ins>
    </w:p>
    <w:p w:rsidR="004E7835" w:rsidRPr="004E7835" w:rsidRDefault="004E7835" w:rsidP="004E7835">
      <w:pPr>
        <w:tabs>
          <w:tab w:val="num" w:pos="1894"/>
        </w:tabs>
        <w:spacing w:after="0" w:line="240" w:lineRule="auto"/>
        <w:ind w:firstLine="567"/>
        <w:jc w:val="both"/>
        <w:rPr>
          <w:rFonts w:ascii="Times New Roman" w:eastAsia="Times New Roman" w:hAnsi="Times New Roman" w:cs="Times New Roman"/>
          <w:color w:val="000000"/>
          <w:sz w:val="24"/>
          <w:szCs w:val="24"/>
          <w:lang w:eastAsia="ru-RU"/>
        </w:rPr>
      </w:pPr>
      <w:ins w:id="70" w:author="Customer" w:date="2012-05-16T17:19:00Z">
        <w:r w:rsidRPr="004E7835">
          <w:rPr>
            <w:rFonts w:ascii="Times New Roman" w:eastAsia="Times New Roman" w:hAnsi="Times New Roman" w:cs="Times New Roman"/>
            <w:color w:val="000000"/>
            <w:sz w:val="24"/>
            <w:szCs w:val="24"/>
            <w:lang w:eastAsia="ru-RU"/>
          </w:rPr>
          <w:t xml:space="preserve">Использовать в </w:t>
        </w:r>
      </w:ins>
      <w:r w:rsidRPr="004E7835">
        <w:rPr>
          <w:rFonts w:ascii="Times New Roman" w:eastAsia="Times New Roman" w:hAnsi="Times New Roman" w:cs="Times New Roman"/>
          <w:color w:val="000000"/>
          <w:sz w:val="24"/>
          <w:szCs w:val="24"/>
          <w:lang w:eastAsia="ru-RU"/>
        </w:rPr>
        <w:t>студенческой</w:t>
      </w:r>
      <w:ins w:id="71" w:author="Customer" w:date="2012-05-16T17:19:00Z">
        <w:r w:rsidRPr="004E7835">
          <w:rPr>
            <w:rFonts w:ascii="Times New Roman" w:eastAsia="Times New Roman" w:hAnsi="Times New Roman" w:cs="Times New Roman"/>
            <w:color w:val="000000"/>
            <w:sz w:val="24"/>
            <w:szCs w:val="24"/>
            <w:lang w:eastAsia="ru-RU"/>
          </w:rPr>
          <w:t xml:space="preserve"> жизни приветливые фразы. </w:t>
        </w:r>
      </w:ins>
      <w:ins w:id="72" w:author="Customer" w:date="2012-05-16T17:20:00Z">
        <w:r w:rsidRPr="004E7835">
          <w:rPr>
            <w:rFonts w:ascii="Times New Roman" w:eastAsia="Times New Roman" w:hAnsi="Times New Roman" w:cs="Times New Roman"/>
            <w:color w:val="000000"/>
            <w:sz w:val="24"/>
            <w:szCs w:val="24"/>
            <w:lang w:eastAsia="ru-RU"/>
          </w:rPr>
          <w:t xml:space="preserve">Всегда </w:t>
        </w:r>
      </w:ins>
      <w:r w:rsidRPr="004E7835">
        <w:rPr>
          <w:rFonts w:ascii="Times New Roman" w:eastAsia="Times New Roman" w:hAnsi="Times New Roman" w:cs="Times New Roman"/>
          <w:color w:val="000000"/>
          <w:sz w:val="24"/>
          <w:szCs w:val="24"/>
          <w:lang w:eastAsia="ru-RU"/>
        </w:rPr>
        <w:t>хвалить</w:t>
      </w:r>
      <w:ins w:id="73" w:author="Customer" w:date="2012-05-16T17:20:00Z">
        <w:r w:rsidRPr="004E7835">
          <w:rPr>
            <w:rFonts w:ascii="Times New Roman" w:eastAsia="Times New Roman" w:hAnsi="Times New Roman" w:cs="Times New Roman"/>
            <w:color w:val="000000"/>
            <w:sz w:val="24"/>
            <w:szCs w:val="24"/>
            <w:lang w:eastAsia="ru-RU"/>
          </w:rPr>
          <w:t xml:space="preserve"> </w:t>
        </w:r>
      </w:ins>
      <w:r w:rsidRPr="004E7835">
        <w:rPr>
          <w:rFonts w:ascii="Times New Roman" w:eastAsia="Times New Roman" w:hAnsi="Times New Roman" w:cs="Times New Roman"/>
          <w:color w:val="000000"/>
          <w:sz w:val="24"/>
          <w:szCs w:val="24"/>
          <w:lang w:eastAsia="ru-RU"/>
        </w:rPr>
        <w:t>подростка</w:t>
      </w:r>
      <w:ins w:id="74" w:author="Customer" w:date="2012-05-16T17:20:00Z">
        <w:r w:rsidRPr="004E7835">
          <w:rPr>
            <w:rFonts w:ascii="Times New Roman" w:eastAsia="Times New Roman" w:hAnsi="Times New Roman" w:cs="Times New Roman"/>
            <w:color w:val="000000"/>
            <w:sz w:val="24"/>
            <w:szCs w:val="24"/>
            <w:lang w:eastAsia="ru-RU"/>
          </w:rPr>
          <w:t xml:space="preserve"> за его достижения, благодарить за помощь</w:t>
        </w:r>
      </w:ins>
      <w:r w:rsidRPr="004E7835">
        <w:rPr>
          <w:rFonts w:ascii="Times New Roman" w:eastAsia="Times New Roman" w:hAnsi="Times New Roman" w:cs="Times New Roman"/>
          <w:color w:val="000000"/>
          <w:sz w:val="24"/>
          <w:szCs w:val="24"/>
          <w:lang w:eastAsia="ru-RU"/>
        </w:rPr>
        <w:t xml:space="preserve"> [2; с. 25].</w:t>
      </w:r>
    </w:p>
    <w:p w:rsidR="004E7835" w:rsidRPr="004E7835" w:rsidRDefault="004E7835" w:rsidP="004E7835">
      <w:pPr>
        <w:tabs>
          <w:tab w:val="left" w:pos="8623"/>
        </w:tabs>
        <w:suppressAutoHyphens/>
        <w:spacing w:after="0" w:line="240" w:lineRule="auto"/>
        <w:ind w:firstLine="567"/>
        <w:jc w:val="both"/>
        <w:rPr>
          <w:rFonts w:ascii="Times New Roman" w:eastAsia="Times New Roman" w:hAnsi="Times New Roman" w:cs="Times New Roman"/>
          <w:sz w:val="24"/>
          <w:szCs w:val="24"/>
          <w:lang w:eastAsia="ru-RU"/>
        </w:rPr>
      </w:pPr>
      <w:r w:rsidRPr="004E7835">
        <w:rPr>
          <w:rFonts w:ascii="Times New Roman" w:eastAsia="Times New Roman" w:hAnsi="Times New Roman" w:cs="Times New Roman"/>
          <w:sz w:val="24"/>
          <w:szCs w:val="24"/>
          <w:lang w:eastAsia="ru-RU"/>
        </w:rPr>
        <w:t>Следует заметить, что при грамотном построении методической системы обучения успех в овладении предлагаемым речевым материалом и создание необходимых предпосылок для дальнейшего усвоения иностранного языка обеспечен практически всем студентам с ограниченными возможностями здоровья. Эффект от занятий иностранным языком в подростковом возрасте непременно положительно скажется на развитии их в будущем, научит культуре общения, будет влиять на активизацию всех психических функций, расширит общий кругозор подростков.</w:t>
      </w:r>
    </w:p>
    <w:p w:rsidR="004E7835" w:rsidRPr="004E7835" w:rsidRDefault="004E7835" w:rsidP="004E7835">
      <w:pPr>
        <w:tabs>
          <w:tab w:val="left" w:pos="8623"/>
        </w:tabs>
        <w:suppressAutoHyphens/>
        <w:spacing w:after="0" w:line="240" w:lineRule="auto"/>
        <w:ind w:firstLine="567"/>
        <w:jc w:val="both"/>
        <w:rPr>
          <w:ins w:id="75" w:author="Customer" w:date="2012-05-16T16:52:00Z"/>
          <w:rFonts w:ascii="Times New Roman" w:eastAsia="Times New Roman" w:hAnsi="Times New Roman" w:cs="Times New Roman"/>
          <w:color w:val="000000"/>
          <w:sz w:val="24"/>
          <w:szCs w:val="24"/>
          <w:shd w:val="clear" w:color="auto" w:fill="FFFFFF"/>
          <w:lang w:eastAsia="ru-RU"/>
        </w:rPr>
      </w:pPr>
      <w:proofErr w:type="spellStart"/>
      <w:r w:rsidRPr="004E7835">
        <w:rPr>
          <w:rFonts w:ascii="Times New Roman" w:eastAsia="Times New Roman" w:hAnsi="Times New Roman" w:cs="Times New Roman"/>
          <w:color w:val="000000"/>
          <w:sz w:val="24"/>
          <w:szCs w:val="24"/>
          <w:shd w:val="clear" w:color="auto" w:fill="FFFFFF"/>
          <w:lang w:eastAsia="ru-RU"/>
        </w:rPr>
        <w:t>Безотметочная</w:t>
      </w:r>
      <w:proofErr w:type="spellEnd"/>
      <w:r w:rsidRPr="004E7835">
        <w:rPr>
          <w:rFonts w:ascii="Times New Roman" w:eastAsia="Times New Roman" w:hAnsi="Times New Roman" w:cs="Times New Roman"/>
          <w:color w:val="000000"/>
          <w:sz w:val="24"/>
          <w:szCs w:val="24"/>
          <w:shd w:val="clear" w:color="auto" w:fill="FFFFFF"/>
          <w:lang w:eastAsia="ru-RU"/>
        </w:rPr>
        <w:t xml:space="preserve"> система обучения, должна сделать оценку обучающегося более содержательной, объективной и дифференцированной. Проблема в том, чтобы преподаватель принципиально изменил процедуру оценивания и свою позицию в ней: организовал оценивание как совместное действие, постепенно передавая инициативу оценки студенческого действия в руки самого студента. Таким образом используя главный принцип автономности: «я тебе ничего не должен, и ты мне ничего не должен, мы партнеры».</w:t>
      </w:r>
      <w:r w:rsidRPr="004E7835">
        <w:rPr>
          <w:rFonts w:ascii="Times New Roman" w:eastAsia="Times New Roman" w:hAnsi="Times New Roman" w:cs="Times New Roman"/>
          <w:color w:val="000000"/>
          <w:sz w:val="24"/>
          <w:szCs w:val="24"/>
          <w:lang w:eastAsia="ru-RU"/>
        </w:rPr>
        <w:t xml:space="preserve"> Умение высказать свое мнение, при этом уважая других, и не претендуя на приоритетность, — вот что значит быть автономным </w:t>
      </w:r>
      <w:r w:rsidRPr="004E7835">
        <w:rPr>
          <w:rFonts w:ascii="Times New Roman" w:eastAsia="Times New Roman" w:hAnsi="Times New Roman" w:cs="Times New Roman"/>
          <w:color w:val="000000"/>
          <w:sz w:val="24"/>
          <w:szCs w:val="24"/>
          <w:shd w:val="clear" w:color="auto" w:fill="FFFFFF"/>
          <w:lang w:eastAsia="ru-RU"/>
        </w:rPr>
        <w:t>[3; с. 316].</w:t>
      </w:r>
    </w:p>
    <w:p w:rsidR="004E7835" w:rsidRPr="004E7835" w:rsidRDefault="004E7835" w:rsidP="004E7835">
      <w:pPr>
        <w:spacing w:after="0" w:line="240" w:lineRule="auto"/>
        <w:ind w:firstLine="567"/>
        <w:jc w:val="both"/>
        <w:rPr>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color w:val="000000"/>
          <w:sz w:val="24"/>
          <w:szCs w:val="24"/>
          <w:lang w:eastAsia="ru-RU"/>
        </w:rPr>
        <w:t>Мы предлагаем специальную систему оценивания</w:t>
      </w:r>
      <w:del w:id="76" w:author="Customer" w:date="2012-05-16T17:25:00Z">
        <w:r w:rsidRPr="004E7835" w:rsidDel="00FD6C89">
          <w:rPr>
            <w:rFonts w:ascii="Times New Roman" w:eastAsia="Times New Roman" w:hAnsi="Times New Roman" w:cs="Times New Roman"/>
            <w:color w:val="000000"/>
            <w:sz w:val="24"/>
            <w:szCs w:val="24"/>
            <w:lang w:eastAsia="ru-RU"/>
          </w:rPr>
          <w:delText xml:space="preserve"> </w:delText>
        </w:r>
      </w:del>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The</w:t>
      </w:r>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Way</w:t>
      </w:r>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to</w:t>
      </w:r>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Success</w:t>
      </w:r>
      <w:r w:rsidRPr="004E7835">
        <w:rPr>
          <w:rFonts w:ascii="Times New Roman" w:eastAsia="Times New Roman" w:hAnsi="Times New Roman" w:cs="Times New Roman"/>
          <w:color w:val="000000"/>
          <w:sz w:val="24"/>
          <w:szCs w:val="24"/>
          <w:lang w:eastAsia="ru-RU"/>
        </w:rPr>
        <w:t xml:space="preserve">” («Путь к успеху»), </w:t>
      </w:r>
      <w:ins w:id="77" w:author="Customer" w:date="2012-05-16T17:25:00Z">
        <w:r w:rsidRPr="004E7835">
          <w:rPr>
            <w:rFonts w:ascii="Times New Roman" w:eastAsia="Times New Roman" w:hAnsi="Times New Roman" w:cs="Times New Roman"/>
            <w:color w:val="000000"/>
            <w:sz w:val="24"/>
            <w:szCs w:val="24"/>
            <w:lang w:eastAsia="ru-RU"/>
          </w:rPr>
          <w:t xml:space="preserve">благодаря которой </w:t>
        </w:r>
      </w:ins>
      <w:r w:rsidRPr="004E7835">
        <w:rPr>
          <w:rFonts w:ascii="Times New Roman" w:eastAsia="Times New Roman" w:hAnsi="Times New Roman" w:cs="Times New Roman"/>
          <w:color w:val="000000"/>
          <w:sz w:val="24"/>
          <w:szCs w:val="24"/>
          <w:lang w:eastAsia="ru-RU"/>
        </w:rPr>
        <w:t>можно</w:t>
      </w:r>
      <w:ins w:id="78" w:author="Customer" w:date="2012-05-16T17:25:00Z">
        <w:r w:rsidRPr="004E7835">
          <w:rPr>
            <w:rFonts w:ascii="Times New Roman" w:eastAsia="Times New Roman" w:hAnsi="Times New Roman" w:cs="Times New Roman"/>
            <w:color w:val="000000"/>
            <w:sz w:val="24"/>
            <w:szCs w:val="24"/>
            <w:lang w:eastAsia="ru-RU"/>
          </w:rPr>
          <w:t xml:space="preserve"> воспитать </w:t>
        </w:r>
      </w:ins>
      <w:r w:rsidRPr="004E7835">
        <w:rPr>
          <w:rFonts w:ascii="Times New Roman" w:eastAsia="Times New Roman" w:hAnsi="Times New Roman" w:cs="Times New Roman"/>
          <w:color w:val="000000"/>
          <w:sz w:val="24"/>
          <w:szCs w:val="24"/>
          <w:lang w:eastAsia="ru-RU"/>
        </w:rPr>
        <w:t xml:space="preserve">автономного, а значит, </w:t>
      </w:r>
      <w:ins w:id="79" w:author="Customer" w:date="2012-05-16T17:25:00Z">
        <w:r w:rsidRPr="004E7835">
          <w:rPr>
            <w:rFonts w:ascii="Times New Roman" w:eastAsia="Times New Roman" w:hAnsi="Times New Roman" w:cs="Times New Roman"/>
            <w:color w:val="000000"/>
            <w:sz w:val="24"/>
            <w:szCs w:val="24"/>
            <w:lang w:eastAsia="ru-RU"/>
          </w:rPr>
          <w:t xml:space="preserve">успешного </w:t>
        </w:r>
      </w:ins>
      <w:r w:rsidRPr="004E7835">
        <w:rPr>
          <w:rFonts w:ascii="Times New Roman" w:eastAsia="Times New Roman" w:hAnsi="Times New Roman" w:cs="Times New Roman"/>
          <w:color w:val="000000"/>
          <w:sz w:val="24"/>
          <w:szCs w:val="24"/>
          <w:lang w:eastAsia="ru-RU"/>
        </w:rPr>
        <w:t>подростка</w:t>
      </w:r>
      <w:ins w:id="80" w:author="Customer" w:date="2012-05-16T17:25:00Z">
        <w:r w:rsidRPr="004E7835">
          <w:rPr>
            <w:rFonts w:ascii="Times New Roman" w:eastAsia="Times New Roman" w:hAnsi="Times New Roman" w:cs="Times New Roman"/>
            <w:color w:val="000000"/>
            <w:sz w:val="24"/>
            <w:szCs w:val="24"/>
            <w:lang w:eastAsia="ru-RU"/>
          </w:rPr>
          <w:t xml:space="preserve">, заинтересовать его культурой и традициями изучаемой страны, а также мотивировать </w:t>
        </w:r>
      </w:ins>
      <w:ins w:id="81" w:author="Customer" w:date="2012-05-16T19:56:00Z">
        <w:r w:rsidRPr="004E7835">
          <w:rPr>
            <w:rFonts w:ascii="Times New Roman" w:eastAsia="Times New Roman" w:hAnsi="Times New Roman" w:cs="Times New Roman"/>
            <w:color w:val="000000"/>
            <w:sz w:val="24"/>
            <w:szCs w:val="24"/>
            <w:lang w:eastAsia="ru-RU"/>
          </w:rPr>
          <w:t xml:space="preserve">его изучать английский язык. </w:t>
        </w:r>
      </w:ins>
    </w:p>
    <w:p w:rsidR="004E7835" w:rsidRPr="004E7835" w:rsidRDefault="004E7835" w:rsidP="004E7835">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4E7835">
        <w:rPr>
          <w:rFonts w:ascii="Times New Roman" w:eastAsia="Times New Roman" w:hAnsi="Times New Roman" w:cs="Times New Roman"/>
          <w:color w:val="000000"/>
          <w:sz w:val="24"/>
          <w:szCs w:val="24"/>
          <w:shd w:val="clear" w:color="auto" w:fill="FFFFFF"/>
          <w:lang w:eastAsia="ru-RU"/>
        </w:rPr>
        <w:t>Положительное отношение к себе – основа психологического выживания, и подросток с ограниченными возможностями здоровья постоянно ищет и даже борется за него. Положительное самовосприятие необходимо для того, чтобы чувствовать себя эффективным человеком, способным отвечать за свои поступки и изменять ситуацию вокруг себя [1; с. 150].</w:t>
      </w:r>
    </w:p>
    <w:p w:rsidR="004E7835" w:rsidRPr="004E7835" w:rsidRDefault="004E7835" w:rsidP="004E7835">
      <w:pPr>
        <w:spacing w:after="0" w:line="240" w:lineRule="auto"/>
        <w:ind w:firstLine="567"/>
        <w:jc w:val="both"/>
        <w:rPr>
          <w:rFonts w:ascii="Times New Roman" w:eastAsia="Times New Roman" w:hAnsi="Times New Roman" w:cs="Times New Roman"/>
          <w:sz w:val="24"/>
          <w:szCs w:val="24"/>
          <w:lang w:eastAsia="ru-RU"/>
        </w:rPr>
      </w:pPr>
      <w:ins w:id="82" w:author="Customer" w:date="2012-05-16T19:57:00Z">
        <w:r w:rsidRPr="004E7835">
          <w:rPr>
            <w:rFonts w:ascii="Times New Roman" w:eastAsia="Times New Roman" w:hAnsi="Times New Roman" w:cs="Times New Roman"/>
            <w:color w:val="000000"/>
            <w:sz w:val="24"/>
            <w:szCs w:val="24"/>
            <w:lang w:eastAsia="ru-RU"/>
          </w:rPr>
          <w:t>В данной нестандартной системе оценивания</w:t>
        </w:r>
      </w:ins>
      <w:r w:rsidRPr="004E7835">
        <w:rPr>
          <w:rFonts w:ascii="Times New Roman" w:eastAsia="Times New Roman" w:hAnsi="Times New Roman" w:cs="Times New Roman"/>
          <w:color w:val="000000"/>
          <w:sz w:val="24"/>
          <w:szCs w:val="24"/>
          <w:lang w:eastAsia="ru-RU"/>
        </w:rPr>
        <w:t xml:space="preserve"> </w:t>
      </w:r>
      <w:del w:id="83" w:author="Customer" w:date="2012-05-16T19:58:00Z">
        <w:r w:rsidRPr="004E7835" w:rsidDel="00063757">
          <w:rPr>
            <w:rFonts w:ascii="Times New Roman" w:eastAsia="Times New Roman" w:hAnsi="Times New Roman" w:cs="Times New Roman"/>
            <w:color w:val="000000"/>
            <w:sz w:val="24"/>
            <w:szCs w:val="24"/>
            <w:lang w:eastAsia="ru-RU"/>
          </w:rPr>
          <w:delText xml:space="preserve">которой </w:delText>
        </w:r>
      </w:del>
      <w:r w:rsidRPr="004E7835">
        <w:rPr>
          <w:rFonts w:ascii="Times New Roman" w:eastAsia="Times New Roman" w:hAnsi="Times New Roman" w:cs="Times New Roman"/>
          <w:color w:val="000000"/>
          <w:sz w:val="24"/>
          <w:szCs w:val="24"/>
          <w:lang w:eastAsia="ru-RU"/>
        </w:rPr>
        <w:t xml:space="preserve">учитываются все 4 вида речевой деятельности: аудирование, говорение, чтение, письмо. Оценивание происходит в течение четырех семестров обучения в СПО (в нашем колледже обучение иностранного языка происходит на первом и втором курсе). За каждый семестр учащиеся должны получить карту с конечным пунктом назначения.  В первом семестре – это </w:t>
      </w:r>
      <w:r w:rsidRPr="004E7835">
        <w:rPr>
          <w:rFonts w:ascii="Times New Roman" w:eastAsia="Times New Roman" w:hAnsi="Times New Roman" w:cs="Times New Roman"/>
          <w:color w:val="000000"/>
          <w:sz w:val="24"/>
          <w:szCs w:val="24"/>
          <w:lang w:val="en-US" w:eastAsia="ru-RU"/>
        </w:rPr>
        <w:t>Big</w:t>
      </w:r>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Ben</w:t>
      </w:r>
      <w:r w:rsidRPr="004E7835">
        <w:rPr>
          <w:rFonts w:ascii="Times New Roman" w:eastAsia="Times New Roman" w:hAnsi="Times New Roman" w:cs="Times New Roman"/>
          <w:color w:val="000000"/>
          <w:sz w:val="24"/>
          <w:szCs w:val="24"/>
          <w:lang w:eastAsia="ru-RU"/>
        </w:rPr>
        <w:t xml:space="preserve">, во втором - </w:t>
      </w:r>
      <w:r w:rsidRPr="004E7835">
        <w:rPr>
          <w:rFonts w:ascii="Times New Roman" w:eastAsia="Times New Roman" w:hAnsi="Times New Roman" w:cs="Times New Roman"/>
          <w:color w:val="000000"/>
          <w:sz w:val="24"/>
          <w:szCs w:val="24"/>
          <w:lang w:val="en-US" w:eastAsia="ru-RU"/>
        </w:rPr>
        <w:t>London</w:t>
      </w:r>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Zoo</w:t>
      </w:r>
      <w:r w:rsidRPr="004E7835">
        <w:rPr>
          <w:rFonts w:ascii="Times New Roman" w:eastAsia="Times New Roman" w:hAnsi="Times New Roman" w:cs="Times New Roman"/>
          <w:color w:val="000000"/>
          <w:sz w:val="24"/>
          <w:szCs w:val="24"/>
          <w:lang w:eastAsia="ru-RU"/>
        </w:rPr>
        <w:t xml:space="preserve">, в третьем - </w:t>
      </w:r>
      <w:r w:rsidRPr="004E7835">
        <w:rPr>
          <w:rFonts w:ascii="Times New Roman" w:eastAsia="Times New Roman" w:hAnsi="Times New Roman" w:cs="Times New Roman"/>
          <w:color w:val="000000"/>
          <w:sz w:val="24"/>
          <w:szCs w:val="24"/>
          <w:lang w:val="en-US" w:eastAsia="ru-RU"/>
        </w:rPr>
        <w:t>The</w:t>
      </w:r>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Tower</w:t>
      </w:r>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of</w:t>
      </w:r>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London</w:t>
      </w:r>
      <w:r w:rsidRPr="004E7835">
        <w:rPr>
          <w:rFonts w:ascii="Times New Roman" w:eastAsia="Times New Roman" w:hAnsi="Times New Roman" w:cs="Times New Roman"/>
          <w:color w:val="000000"/>
          <w:sz w:val="24"/>
          <w:szCs w:val="24"/>
          <w:lang w:eastAsia="ru-RU"/>
        </w:rPr>
        <w:t xml:space="preserve">, в четвертом - </w:t>
      </w:r>
      <w:r w:rsidRPr="004E7835">
        <w:rPr>
          <w:rFonts w:ascii="Times New Roman" w:eastAsia="Times New Roman" w:hAnsi="Times New Roman" w:cs="Times New Roman"/>
          <w:color w:val="000000"/>
          <w:sz w:val="24"/>
          <w:szCs w:val="24"/>
          <w:lang w:val="en-US" w:eastAsia="ru-RU"/>
        </w:rPr>
        <w:t>London</w:t>
      </w:r>
      <w:r w:rsidRPr="004E7835">
        <w:rPr>
          <w:rFonts w:ascii="Times New Roman" w:eastAsia="Times New Roman" w:hAnsi="Times New Roman" w:cs="Times New Roman"/>
          <w:color w:val="000000"/>
          <w:sz w:val="24"/>
          <w:szCs w:val="24"/>
          <w:lang w:eastAsia="ru-RU"/>
        </w:rPr>
        <w:t xml:space="preserve"> </w:t>
      </w:r>
      <w:r w:rsidRPr="004E7835">
        <w:rPr>
          <w:rFonts w:ascii="Times New Roman" w:eastAsia="Times New Roman" w:hAnsi="Times New Roman" w:cs="Times New Roman"/>
          <w:color w:val="000000"/>
          <w:sz w:val="24"/>
          <w:szCs w:val="24"/>
          <w:lang w:val="en-US" w:eastAsia="ru-RU"/>
        </w:rPr>
        <w:t>Eye</w:t>
      </w:r>
      <w:r w:rsidRPr="004E7835">
        <w:rPr>
          <w:rFonts w:ascii="Times New Roman" w:eastAsia="Times New Roman" w:hAnsi="Times New Roman" w:cs="Times New Roman"/>
          <w:color w:val="000000"/>
          <w:sz w:val="24"/>
          <w:szCs w:val="24"/>
          <w:lang w:eastAsia="ru-RU"/>
        </w:rPr>
        <w:t xml:space="preserve">. К конечной цели можно прийти, выполнив все задания по всем видам речевой деятельности. Добираться до конечных пунктов карты подростки будут в первом семестре на разных видах транспорта, во втором – на животных, которые помогут им в пути, в третьем – при помощи символов Англии, а в четвертом помогать студентам будут герои английского </w:t>
      </w:r>
      <w:r w:rsidRPr="004E7835">
        <w:rPr>
          <w:rFonts w:ascii="Times New Roman" w:eastAsia="Times New Roman" w:hAnsi="Times New Roman" w:cs="Times New Roman"/>
          <w:color w:val="000000"/>
          <w:sz w:val="24"/>
          <w:szCs w:val="24"/>
          <w:lang w:eastAsia="ru-RU"/>
        </w:rPr>
        <w:lastRenderedPageBreak/>
        <w:t xml:space="preserve">эпоса, расположенные на карте. Количество помощников на карте - десять, что совпадает с количеством параграфов, изучаемым в течение учебного семестра. На карте каждому обучающемуся соответствует четыре человечка, которые в начале семестра расположены на первом помощнике каждого вида речевой деятельности. Контроль знаний по каждой теме проводится по четырем видам речевой деятельности, таким образом, фигурки студентов передвигаются вверх к цели после проведения данного контроля. Передвижение фигурок и оценка результатов происходит в тесном сотрудничестве преподавателя и студента. Обучающийся может четко ответить и объяснить, почему он на том или ином уровне карты, и какие действия он должен предпринять </w:t>
      </w:r>
      <w:r w:rsidRPr="004E7835">
        <w:rPr>
          <w:rFonts w:ascii="Times New Roman" w:eastAsia="Times New Roman" w:hAnsi="Times New Roman" w:cs="Times New Roman"/>
          <w:sz w:val="24"/>
          <w:szCs w:val="24"/>
          <w:lang w:eastAsia="ru-RU"/>
        </w:rPr>
        <w:t xml:space="preserve">для достижения цели и продвижения по карте по любому виду речевой деятельности. </w:t>
      </w:r>
      <w:proofErr w:type="spellStart"/>
      <w:r w:rsidRPr="004E7835">
        <w:rPr>
          <w:rFonts w:ascii="Times New Roman" w:eastAsia="Times New Roman" w:hAnsi="Times New Roman" w:cs="Times New Roman"/>
          <w:sz w:val="24"/>
          <w:szCs w:val="24"/>
          <w:lang w:eastAsia="ru-RU"/>
        </w:rPr>
        <w:t>Ассертивный</w:t>
      </w:r>
      <w:proofErr w:type="spellEnd"/>
      <w:r w:rsidRPr="004E7835">
        <w:rPr>
          <w:rFonts w:ascii="Times New Roman" w:eastAsia="Times New Roman" w:hAnsi="Times New Roman" w:cs="Times New Roman"/>
          <w:sz w:val="24"/>
          <w:szCs w:val="24"/>
          <w:lang w:eastAsia="ru-RU"/>
        </w:rPr>
        <w:t xml:space="preserve"> преподаватель показывает ученику путь к успеху, а автономный студент, опираясь на карту, движется вверх, достигая высоких результатов относительно своих успехов, например в начале семестра. </w:t>
      </w:r>
    </w:p>
    <w:p w:rsidR="004E7835" w:rsidRPr="004E7835" w:rsidRDefault="004E7835" w:rsidP="004E7835">
      <w:pPr>
        <w:spacing w:after="0" w:line="240" w:lineRule="auto"/>
        <w:ind w:firstLine="567"/>
        <w:jc w:val="both"/>
        <w:rPr>
          <w:rFonts w:ascii="Times New Roman" w:eastAsia="Times New Roman" w:hAnsi="Times New Roman" w:cs="Times New Roman"/>
          <w:sz w:val="24"/>
          <w:szCs w:val="24"/>
          <w:lang w:eastAsia="ru-RU"/>
        </w:rPr>
      </w:pPr>
      <w:r w:rsidRPr="004E7835">
        <w:rPr>
          <w:rFonts w:ascii="Times New Roman" w:eastAsia="Times New Roman" w:hAnsi="Times New Roman" w:cs="Times New Roman"/>
          <w:sz w:val="24"/>
          <w:szCs w:val="24"/>
          <w:lang w:eastAsia="ru-RU"/>
        </w:rPr>
        <w:t>Основной плюс нестандартной системы оценивания, в том, что успехи обучающегося просматриваются в динамике. Здесь более мягкий способ оценивания его неудач. Если в одном из видов деятельности студент отстает, то в другом виде деятельности он преуспевает. Таким образом, эффективность данной системы обусловлена психологическими и возрастными особенностями подростков. Это связано с тем, что данная система оценивания позволяет выработать здоровое чувство конкуренции.</w:t>
      </w:r>
    </w:p>
    <w:p w:rsidR="004E7835" w:rsidRPr="004E7835" w:rsidRDefault="004E7835" w:rsidP="004E7835">
      <w:pPr>
        <w:tabs>
          <w:tab w:val="left" w:pos="8623"/>
        </w:tabs>
        <w:suppressAutoHyphens/>
        <w:spacing w:after="0" w:line="240" w:lineRule="auto"/>
        <w:ind w:firstLine="567"/>
        <w:jc w:val="both"/>
        <w:rPr>
          <w:ins w:id="84" w:author="Customer" w:date="2012-05-14T18:02:00Z"/>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b/>
          <w:bCs/>
          <w:color w:val="000000"/>
          <w:sz w:val="24"/>
          <w:szCs w:val="24"/>
          <w:lang w:eastAsia="ru-RU"/>
        </w:rPr>
        <w:t>Выводы.</w:t>
      </w:r>
      <w:r w:rsidRPr="004E7835">
        <w:rPr>
          <w:rFonts w:ascii="Times New Roman" w:eastAsia="Times New Roman" w:hAnsi="Times New Roman" w:cs="Times New Roman"/>
          <w:color w:val="000000"/>
          <w:sz w:val="24"/>
          <w:szCs w:val="24"/>
          <w:lang w:eastAsia="ru-RU"/>
        </w:rPr>
        <w:t xml:space="preserve"> Нестандартная система «Путь к успеху» является системой </w:t>
      </w:r>
      <w:proofErr w:type="spellStart"/>
      <w:r w:rsidRPr="004E7835">
        <w:rPr>
          <w:rFonts w:ascii="Times New Roman" w:eastAsia="Times New Roman" w:hAnsi="Times New Roman" w:cs="Times New Roman"/>
          <w:color w:val="000000"/>
          <w:sz w:val="24"/>
          <w:szCs w:val="24"/>
          <w:lang w:eastAsia="ru-RU"/>
        </w:rPr>
        <w:t>безотметочного</w:t>
      </w:r>
      <w:proofErr w:type="spellEnd"/>
      <w:r w:rsidRPr="004E7835">
        <w:rPr>
          <w:rFonts w:ascii="Times New Roman" w:eastAsia="Times New Roman" w:hAnsi="Times New Roman" w:cs="Times New Roman"/>
          <w:color w:val="000000"/>
          <w:sz w:val="24"/>
          <w:szCs w:val="24"/>
          <w:lang w:eastAsia="ru-RU"/>
        </w:rPr>
        <w:t xml:space="preserve"> оценивания, средством мотивации подростков с ограниченными возможностями к углубленному изучению иностранного языка, вырабатывает чувство успеха, что помогает обучающимся преодолевать все трудности, связанные с его изучением и большими темпами двигаться дальше.</w:t>
      </w:r>
      <w:ins w:id="85" w:author="Customer" w:date="2012-05-16T19:45:00Z">
        <w:r w:rsidRPr="004E7835">
          <w:rPr>
            <w:rFonts w:ascii="Times New Roman" w:eastAsia="Times New Roman" w:hAnsi="Times New Roman" w:cs="Times New Roman"/>
            <w:color w:val="000000"/>
            <w:sz w:val="24"/>
            <w:szCs w:val="24"/>
            <w:lang w:eastAsia="ru-RU"/>
          </w:rPr>
          <w:t xml:space="preserve"> Данная система воспитывает </w:t>
        </w:r>
      </w:ins>
      <w:r w:rsidRPr="004E7835">
        <w:rPr>
          <w:rFonts w:ascii="Times New Roman" w:eastAsia="Times New Roman" w:hAnsi="Times New Roman" w:cs="Times New Roman"/>
          <w:color w:val="000000"/>
          <w:sz w:val="24"/>
          <w:szCs w:val="24"/>
          <w:lang w:eastAsia="ru-RU"/>
        </w:rPr>
        <w:t>автономного</w:t>
      </w:r>
      <w:ins w:id="86" w:author="Customer" w:date="2012-05-16T19:45:00Z">
        <w:r w:rsidRPr="004E7835">
          <w:rPr>
            <w:rFonts w:ascii="Times New Roman" w:eastAsia="Times New Roman" w:hAnsi="Times New Roman" w:cs="Times New Roman"/>
            <w:color w:val="000000"/>
            <w:sz w:val="24"/>
            <w:szCs w:val="24"/>
            <w:lang w:eastAsia="ru-RU"/>
          </w:rPr>
          <w:t xml:space="preserve"> </w:t>
        </w:r>
      </w:ins>
      <w:r w:rsidRPr="004E7835">
        <w:rPr>
          <w:rFonts w:ascii="Times New Roman" w:eastAsia="Times New Roman" w:hAnsi="Times New Roman" w:cs="Times New Roman"/>
          <w:color w:val="000000"/>
          <w:sz w:val="24"/>
          <w:szCs w:val="24"/>
          <w:lang w:eastAsia="ru-RU"/>
        </w:rPr>
        <w:t>студента</w:t>
      </w:r>
      <w:ins w:id="87" w:author="Customer" w:date="2012-05-16T19:45:00Z">
        <w:r w:rsidRPr="004E7835">
          <w:rPr>
            <w:rFonts w:ascii="Times New Roman" w:eastAsia="Times New Roman" w:hAnsi="Times New Roman" w:cs="Times New Roman"/>
            <w:color w:val="000000"/>
            <w:sz w:val="24"/>
            <w:szCs w:val="24"/>
            <w:lang w:eastAsia="ru-RU"/>
          </w:rPr>
          <w:t xml:space="preserve">, который готов преодолевать трудности, связанные с </w:t>
        </w:r>
      </w:ins>
      <w:ins w:id="88" w:author="Customer" w:date="2012-05-16T20:01:00Z">
        <w:r w:rsidRPr="004E7835">
          <w:rPr>
            <w:rFonts w:ascii="Times New Roman" w:eastAsia="Times New Roman" w:hAnsi="Times New Roman" w:cs="Times New Roman"/>
            <w:color w:val="000000"/>
            <w:sz w:val="24"/>
            <w:szCs w:val="24"/>
            <w:lang w:eastAsia="ru-RU"/>
          </w:rPr>
          <w:t>изучением иностранного языка</w:t>
        </w:r>
      </w:ins>
      <w:ins w:id="89" w:author="Customer" w:date="2012-05-16T19:45:00Z">
        <w:r w:rsidRPr="004E7835">
          <w:rPr>
            <w:rFonts w:ascii="Times New Roman" w:eastAsia="Times New Roman" w:hAnsi="Times New Roman" w:cs="Times New Roman"/>
            <w:color w:val="000000"/>
            <w:sz w:val="24"/>
            <w:szCs w:val="24"/>
            <w:lang w:eastAsia="ru-RU"/>
          </w:rPr>
          <w:t>, и</w:t>
        </w:r>
      </w:ins>
      <w:ins w:id="90" w:author="Customer" w:date="2012-05-16T19:46:00Z">
        <w:r w:rsidRPr="004E7835">
          <w:rPr>
            <w:rFonts w:ascii="Times New Roman" w:eastAsia="Times New Roman" w:hAnsi="Times New Roman" w:cs="Times New Roman"/>
            <w:color w:val="000000"/>
            <w:sz w:val="24"/>
            <w:szCs w:val="24"/>
            <w:lang w:eastAsia="ru-RU"/>
          </w:rPr>
          <w:t xml:space="preserve"> </w:t>
        </w:r>
      </w:ins>
      <w:ins w:id="91" w:author="Customer" w:date="2012-05-16T19:45:00Z">
        <w:r w:rsidRPr="004E7835">
          <w:rPr>
            <w:rFonts w:ascii="Times New Roman" w:eastAsia="Times New Roman" w:hAnsi="Times New Roman" w:cs="Times New Roman"/>
            <w:color w:val="000000"/>
            <w:sz w:val="24"/>
            <w:szCs w:val="24"/>
            <w:lang w:eastAsia="ru-RU"/>
          </w:rPr>
          <w:t>делает обучение иностранному языку более успешным.</w:t>
        </w:r>
      </w:ins>
    </w:p>
    <w:p w:rsidR="004E7835" w:rsidRPr="004E7835" w:rsidRDefault="004E7835" w:rsidP="004E7835">
      <w:pPr>
        <w:tabs>
          <w:tab w:val="left" w:pos="862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color w:val="000000"/>
          <w:sz w:val="24"/>
          <w:szCs w:val="24"/>
          <w:lang w:eastAsia="ru-RU"/>
        </w:rPr>
        <w:t>«Особые» студенты</w:t>
      </w:r>
      <w:ins w:id="92" w:author="Customer" w:date="2012-05-14T18:02:00Z">
        <w:r w:rsidRPr="004E7835">
          <w:rPr>
            <w:rFonts w:ascii="Times New Roman" w:eastAsia="Times New Roman" w:hAnsi="Times New Roman" w:cs="Times New Roman"/>
            <w:color w:val="000000"/>
            <w:sz w:val="24"/>
            <w:szCs w:val="24"/>
            <w:lang w:eastAsia="ru-RU"/>
          </w:rPr>
          <w:t xml:space="preserve"> при адекватном оценивании быстрее научатся любить учение само по себе, потому что на свете мало вещей интереснее, чем постижение нового и собственный рост, и </w:t>
        </w:r>
      </w:ins>
      <w:ins w:id="93" w:author="Customer" w:date="2012-05-14T18:03:00Z">
        <w:r w:rsidRPr="004E7835">
          <w:rPr>
            <w:rFonts w:ascii="Times New Roman" w:eastAsia="Times New Roman" w:hAnsi="Times New Roman" w:cs="Times New Roman"/>
            <w:color w:val="000000"/>
            <w:sz w:val="24"/>
            <w:szCs w:val="24"/>
            <w:lang w:eastAsia="ru-RU"/>
          </w:rPr>
          <w:t>предложенная система оценивания</w:t>
        </w:r>
      </w:ins>
      <w:ins w:id="94" w:author="Customer" w:date="2012-05-14T18:02:00Z">
        <w:r w:rsidRPr="004E7835">
          <w:rPr>
            <w:rFonts w:ascii="Times New Roman" w:eastAsia="Times New Roman" w:hAnsi="Times New Roman" w:cs="Times New Roman"/>
            <w:color w:val="000000"/>
            <w:sz w:val="24"/>
            <w:szCs w:val="24"/>
            <w:lang w:eastAsia="ru-RU"/>
          </w:rPr>
          <w:t xml:space="preserve"> в комплексе </w:t>
        </w:r>
      </w:ins>
      <w:ins w:id="95" w:author="Customer" w:date="2012-05-14T18:03:00Z">
        <w:r w:rsidRPr="004E7835">
          <w:rPr>
            <w:rFonts w:ascii="Times New Roman" w:eastAsia="Times New Roman" w:hAnsi="Times New Roman" w:cs="Times New Roman"/>
            <w:color w:val="000000"/>
            <w:sz w:val="24"/>
            <w:szCs w:val="24"/>
            <w:lang w:eastAsia="ru-RU"/>
          </w:rPr>
          <w:t>поможет</w:t>
        </w:r>
      </w:ins>
      <w:ins w:id="96" w:author="Customer" w:date="2012-05-14T18:02:00Z">
        <w:r w:rsidRPr="004E7835">
          <w:rPr>
            <w:rFonts w:ascii="Times New Roman" w:eastAsia="Times New Roman" w:hAnsi="Times New Roman" w:cs="Times New Roman"/>
            <w:color w:val="000000"/>
            <w:sz w:val="24"/>
            <w:szCs w:val="24"/>
            <w:lang w:eastAsia="ru-RU"/>
          </w:rPr>
          <w:t xml:space="preserve"> в воспитании этой любви и вкуса к учебе и развитию</w:t>
        </w:r>
      </w:ins>
      <w:r w:rsidRPr="004E7835">
        <w:rPr>
          <w:rFonts w:ascii="Times New Roman" w:eastAsia="Times New Roman" w:hAnsi="Times New Roman" w:cs="Times New Roman"/>
          <w:color w:val="000000"/>
          <w:sz w:val="24"/>
          <w:szCs w:val="24"/>
          <w:lang w:eastAsia="ru-RU"/>
        </w:rPr>
        <w:t xml:space="preserve"> [1; с. 120]</w:t>
      </w:r>
      <w:ins w:id="97" w:author="Customer" w:date="2012-05-14T18:02:00Z">
        <w:r w:rsidRPr="004E7835">
          <w:rPr>
            <w:rFonts w:ascii="Times New Roman" w:eastAsia="Times New Roman" w:hAnsi="Times New Roman" w:cs="Times New Roman"/>
            <w:color w:val="000000"/>
            <w:sz w:val="24"/>
            <w:szCs w:val="24"/>
            <w:lang w:eastAsia="ru-RU"/>
          </w:rPr>
          <w:t>.</w:t>
        </w:r>
      </w:ins>
    </w:p>
    <w:p w:rsidR="004E7835" w:rsidRPr="004E7835" w:rsidRDefault="004E7835" w:rsidP="004E7835">
      <w:pPr>
        <w:tabs>
          <w:tab w:val="left" w:pos="8623"/>
        </w:tabs>
        <w:suppressAutoHyphens/>
        <w:spacing w:after="0" w:line="240" w:lineRule="auto"/>
        <w:jc w:val="both"/>
        <w:rPr>
          <w:rFonts w:ascii="Times New Roman" w:eastAsia="Times New Roman" w:hAnsi="Times New Roman" w:cs="Times New Roman"/>
          <w:color w:val="000000"/>
          <w:sz w:val="24"/>
          <w:szCs w:val="24"/>
          <w:lang w:eastAsia="ru-RU"/>
        </w:rPr>
      </w:pPr>
    </w:p>
    <w:p w:rsidR="004E7835" w:rsidRPr="004E7835" w:rsidRDefault="004E7835" w:rsidP="004E7835">
      <w:pPr>
        <w:spacing w:after="0" w:line="240" w:lineRule="auto"/>
        <w:ind w:firstLine="567"/>
        <w:jc w:val="both"/>
        <w:rPr>
          <w:rFonts w:ascii="Times New Roman" w:eastAsia="Times New Roman" w:hAnsi="Times New Roman" w:cs="Times New Roman"/>
          <w:sz w:val="24"/>
          <w:szCs w:val="24"/>
          <w:lang w:eastAsia="ru-RU"/>
        </w:rPr>
      </w:pPr>
    </w:p>
    <w:p w:rsidR="004E7835" w:rsidRPr="004E7835" w:rsidRDefault="004E7835" w:rsidP="004E7835">
      <w:pPr>
        <w:spacing w:after="0" w:line="240" w:lineRule="auto"/>
        <w:ind w:firstLine="567"/>
        <w:jc w:val="both"/>
        <w:rPr>
          <w:rFonts w:ascii="Times New Roman" w:eastAsia="Times New Roman" w:hAnsi="Times New Roman" w:cs="Times New Roman"/>
          <w:b/>
          <w:bCs/>
          <w:sz w:val="24"/>
          <w:szCs w:val="24"/>
          <w:lang w:eastAsia="ru-RU"/>
        </w:rPr>
      </w:pPr>
      <w:r w:rsidRPr="004E7835">
        <w:rPr>
          <w:rFonts w:ascii="Times New Roman" w:eastAsia="Times New Roman" w:hAnsi="Times New Roman" w:cs="Times New Roman"/>
          <w:b/>
          <w:bCs/>
          <w:sz w:val="24"/>
          <w:szCs w:val="24"/>
          <w:lang w:eastAsia="ru-RU"/>
        </w:rPr>
        <w:t>Литература:</w:t>
      </w:r>
    </w:p>
    <w:p w:rsidR="004E7835" w:rsidRPr="004E7835" w:rsidRDefault="004E7835" w:rsidP="004E7835">
      <w:pPr>
        <w:tabs>
          <w:tab w:val="left" w:pos="862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color w:val="000000"/>
          <w:sz w:val="24"/>
          <w:szCs w:val="24"/>
          <w:lang w:eastAsia="ru-RU"/>
        </w:rPr>
        <w:t xml:space="preserve">1. Васильева, Ю. В. Проблемные ситуации как средство формирования компетенций командного профессионально-ориентированного взаимодействия студентов колледжа (на материале дисциплины «Иностранный язык»): учебно-методическое пособие / Ю. В. Васильева, И. Д. </w:t>
      </w:r>
      <w:proofErr w:type="spellStart"/>
      <w:r w:rsidRPr="004E7835">
        <w:rPr>
          <w:rFonts w:ascii="Times New Roman" w:eastAsia="Times New Roman" w:hAnsi="Times New Roman" w:cs="Times New Roman"/>
          <w:color w:val="000000"/>
          <w:sz w:val="24"/>
          <w:szCs w:val="24"/>
          <w:lang w:eastAsia="ru-RU"/>
        </w:rPr>
        <w:t>Белоновская</w:t>
      </w:r>
      <w:proofErr w:type="spellEnd"/>
      <w:r w:rsidRPr="004E7835">
        <w:rPr>
          <w:rFonts w:ascii="Times New Roman" w:eastAsia="Times New Roman" w:hAnsi="Times New Roman" w:cs="Times New Roman"/>
          <w:color w:val="000000"/>
          <w:sz w:val="24"/>
          <w:szCs w:val="24"/>
          <w:lang w:eastAsia="ru-RU"/>
        </w:rPr>
        <w:t xml:space="preserve">. – </w:t>
      </w:r>
      <w:proofErr w:type="gramStart"/>
      <w:r w:rsidRPr="004E7835">
        <w:rPr>
          <w:rFonts w:ascii="Times New Roman" w:eastAsia="Times New Roman" w:hAnsi="Times New Roman" w:cs="Times New Roman"/>
          <w:color w:val="000000"/>
          <w:sz w:val="24"/>
          <w:szCs w:val="24"/>
          <w:lang w:eastAsia="ru-RU"/>
        </w:rPr>
        <w:t>Оренбург :</w:t>
      </w:r>
      <w:proofErr w:type="gramEnd"/>
      <w:r w:rsidRPr="004E7835">
        <w:rPr>
          <w:rFonts w:ascii="Times New Roman" w:eastAsia="Times New Roman" w:hAnsi="Times New Roman" w:cs="Times New Roman"/>
          <w:color w:val="000000"/>
          <w:sz w:val="24"/>
          <w:szCs w:val="24"/>
          <w:lang w:eastAsia="ru-RU"/>
        </w:rPr>
        <w:t xml:space="preserve"> Оренбургский государственный университет, ЭБС АСВ, 2016. – 167 c. – ISBN 978-5-7410-1661-9. – </w:t>
      </w:r>
      <w:proofErr w:type="gramStart"/>
      <w:r w:rsidRPr="004E7835">
        <w:rPr>
          <w:rFonts w:ascii="Times New Roman" w:eastAsia="Times New Roman" w:hAnsi="Times New Roman" w:cs="Times New Roman"/>
          <w:color w:val="000000"/>
          <w:sz w:val="24"/>
          <w:szCs w:val="24"/>
          <w:lang w:eastAsia="ru-RU"/>
        </w:rPr>
        <w:t>Текст :</w:t>
      </w:r>
      <w:proofErr w:type="gramEnd"/>
      <w:r w:rsidRPr="004E7835">
        <w:rPr>
          <w:rFonts w:ascii="Times New Roman" w:eastAsia="Times New Roman" w:hAnsi="Times New Roman" w:cs="Times New Roman"/>
          <w:color w:val="000000"/>
          <w:sz w:val="24"/>
          <w:szCs w:val="24"/>
          <w:lang w:eastAsia="ru-RU"/>
        </w:rPr>
        <w:t xml:space="preserve"> электронный // Электронно-библиотечная система IPR BOOKS: [сайт]. – URL: http://www.iprbookshop.ru¬/69933.html (дата обращения: 09.02.2023). </w:t>
      </w:r>
    </w:p>
    <w:p w:rsidR="004E7835" w:rsidRPr="004E7835" w:rsidRDefault="004E7835" w:rsidP="004E7835">
      <w:pPr>
        <w:tabs>
          <w:tab w:val="left" w:pos="8623"/>
        </w:tabs>
        <w:suppressAutoHyphens/>
        <w:spacing w:after="0" w:line="240" w:lineRule="auto"/>
        <w:ind w:firstLine="567"/>
        <w:jc w:val="both"/>
        <w:rPr>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color w:val="000000"/>
          <w:sz w:val="24"/>
          <w:szCs w:val="24"/>
          <w:lang w:eastAsia="ru-RU"/>
        </w:rPr>
        <w:t xml:space="preserve">2. </w:t>
      </w:r>
      <w:proofErr w:type="spellStart"/>
      <w:r w:rsidRPr="004E7835">
        <w:rPr>
          <w:rFonts w:ascii="Times New Roman" w:eastAsia="Times New Roman" w:hAnsi="Times New Roman" w:cs="Times New Roman"/>
          <w:color w:val="000000"/>
          <w:sz w:val="24"/>
          <w:szCs w:val="24"/>
          <w:lang w:eastAsia="ru-RU"/>
        </w:rPr>
        <w:t>Михина</w:t>
      </w:r>
      <w:proofErr w:type="spellEnd"/>
      <w:r w:rsidRPr="004E7835">
        <w:rPr>
          <w:rFonts w:ascii="Times New Roman" w:eastAsia="Times New Roman" w:hAnsi="Times New Roman" w:cs="Times New Roman"/>
          <w:color w:val="000000"/>
          <w:sz w:val="24"/>
          <w:szCs w:val="24"/>
          <w:lang w:eastAsia="ru-RU"/>
        </w:rPr>
        <w:t xml:space="preserve"> О.В., </w:t>
      </w:r>
      <w:proofErr w:type="spellStart"/>
      <w:r w:rsidRPr="004E7835">
        <w:rPr>
          <w:rFonts w:ascii="Times New Roman" w:eastAsia="Times New Roman" w:hAnsi="Times New Roman" w:cs="Times New Roman"/>
          <w:color w:val="000000"/>
          <w:sz w:val="24"/>
          <w:szCs w:val="24"/>
          <w:lang w:eastAsia="ru-RU"/>
        </w:rPr>
        <w:t>Потрикеева</w:t>
      </w:r>
      <w:proofErr w:type="spellEnd"/>
      <w:r w:rsidRPr="004E7835">
        <w:rPr>
          <w:rFonts w:ascii="Times New Roman" w:eastAsia="Times New Roman" w:hAnsi="Times New Roman" w:cs="Times New Roman"/>
          <w:color w:val="000000"/>
          <w:sz w:val="24"/>
          <w:szCs w:val="24"/>
          <w:lang w:eastAsia="ru-RU"/>
        </w:rPr>
        <w:t xml:space="preserve"> Е.С. Расширение границ социокультурного пространства посредством овладения иностранным языком / О.В. </w:t>
      </w:r>
      <w:proofErr w:type="spellStart"/>
      <w:r w:rsidRPr="004E7835">
        <w:rPr>
          <w:rFonts w:ascii="Times New Roman" w:eastAsia="Times New Roman" w:hAnsi="Times New Roman" w:cs="Times New Roman"/>
          <w:color w:val="000000"/>
          <w:sz w:val="24"/>
          <w:szCs w:val="24"/>
          <w:lang w:eastAsia="ru-RU"/>
        </w:rPr>
        <w:t>Михина</w:t>
      </w:r>
      <w:proofErr w:type="spellEnd"/>
      <w:r w:rsidRPr="004E7835">
        <w:rPr>
          <w:rFonts w:ascii="Times New Roman" w:eastAsia="Times New Roman" w:hAnsi="Times New Roman" w:cs="Times New Roman"/>
          <w:color w:val="000000"/>
          <w:sz w:val="24"/>
          <w:szCs w:val="24"/>
          <w:lang w:eastAsia="ru-RU"/>
        </w:rPr>
        <w:t xml:space="preserve">, Е.С. </w:t>
      </w:r>
      <w:proofErr w:type="spellStart"/>
      <w:r w:rsidRPr="004E7835">
        <w:rPr>
          <w:rFonts w:ascii="Times New Roman" w:eastAsia="Times New Roman" w:hAnsi="Times New Roman" w:cs="Times New Roman"/>
          <w:color w:val="000000"/>
          <w:sz w:val="24"/>
          <w:szCs w:val="24"/>
          <w:lang w:eastAsia="ru-RU"/>
        </w:rPr>
        <w:t>Потрикеева</w:t>
      </w:r>
      <w:proofErr w:type="spellEnd"/>
      <w:r w:rsidRPr="004E7835">
        <w:rPr>
          <w:rFonts w:ascii="Times New Roman" w:eastAsia="Times New Roman" w:hAnsi="Times New Roman" w:cs="Times New Roman"/>
          <w:color w:val="000000"/>
          <w:sz w:val="24"/>
          <w:szCs w:val="24"/>
          <w:lang w:eastAsia="ru-RU"/>
        </w:rPr>
        <w:t xml:space="preserve">. – </w:t>
      </w:r>
      <w:proofErr w:type="gramStart"/>
      <w:r w:rsidRPr="004E7835">
        <w:rPr>
          <w:rFonts w:ascii="Times New Roman" w:eastAsia="Times New Roman" w:hAnsi="Times New Roman" w:cs="Times New Roman"/>
          <w:color w:val="000000"/>
          <w:sz w:val="24"/>
          <w:szCs w:val="24"/>
          <w:lang w:eastAsia="ru-RU"/>
        </w:rPr>
        <w:t>Текст :</w:t>
      </w:r>
      <w:proofErr w:type="gramEnd"/>
      <w:r w:rsidRPr="004E7835">
        <w:rPr>
          <w:rFonts w:ascii="Times New Roman" w:eastAsia="Times New Roman" w:hAnsi="Times New Roman" w:cs="Times New Roman"/>
          <w:color w:val="000000"/>
          <w:sz w:val="24"/>
          <w:szCs w:val="24"/>
          <w:lang w:eastAsia="ru-RU"/>
        </w:rPr>
        <w:t xml:space="preserve"> непосредственный // Современные проблемы науки и образования. – 2021. – № </w:t>
      </w:r>
      <w:proofErr w:type="gramStart"/>
      <w:r w:rsidRPr="004E7835">
        <w:rPr>
          <w:rFonts w:ascii="Times New Roman" w:eastAsia="Times New Roman" w:hAnsi="Times New Roman" w:cs="Times New Roman"/>
          <w:color w:val="000000"/>
          <w:sz w:val="24"/>
          <w:szCs w:val="24"/>
          <w:lang w:eastAsia="ru-RU"/>
        </w:rPr>
        <w:t>5 .</w:t>
      </w:r>
      <w:proofErr w:type="gramEnd"/>
      <w:r w:rsidRPr="004E7835">
        <w:rPr>
          <w:rFonts w:ascii="Times New Roman" w:eastAsia="Times New Roman" w:hAnsi="Times New Roman" w:cs="Times New Roman"/>
          <w:color w:val="000000"/>
          <w:sz w:val="24"/>
          <w:szCs w:val="24"/>
          <w:lang w:eastAsia="ru-RU"/>
        </w:rPr>
        <w:t xml:space="preserve"> С. 9-15</w:t>
      </w:r>
    </w:p>
    <w:p w:rsidR="004E7835" w:rsidRPr="004E7835" w:rsidRDefault="004E7835" w:rsidP="004E7835">
      <w:pPr>
        <w:tabs>
          <w:tab w:val="left" w:pos="8623"/>
        </w:tabs>
        <w:suppressAutoHyphens/>
        <w:spacing w:after="0" w:line="240" w:lineRule="auto"/>
        <w:ind w:firstLine="567"/>
        <w:jc w:val="both"/>
        <w:rPr>
          <w:ins w:id="98" w:author="Customer" w:date="2012-05-14T18:07:00Z"/>
          <w:rFonts w:ascii="Times New Roman" w:eastAsia="Times New Roman" w:hAnsi="Times New Roman" w:cs="Times New Roman"/>
          <w:color w:val="000000"/>
          <w:sz w:val="24"/>
          <w:szCs w:val="24"/>
          <w:lang w:eastAsia="ru-RU"/>
        </w:rPr>
      </w:pPr>
      <w:r w:rsidRPr="004E7835">
        <w:rPr>
          <w:rFonts w:ascii="Times New Roman" w:eastAsia="Times New Roman" w:hAnsi="Times New Roman" w:cs="Times New Roman"/>
          <w:color w:val="000000"/>
          <w:sz w:val="24"/>
          <w:szCs w:val="24"/>
          <w:lang w:eastAsia="ru-RU"/>
        </w:rPr>
        <w:t xml:space="preserve">3. </w:t>
      </w:r>
      <w:proofErr w:type="spellStart"/>
      <w:r w:rsidRPr="004E7835">
        <w:rPr>
          <w:rFonts w:ascii="Times New Roman" w:eastAsia="Times New Roman" w:hAnsi="Times New Roman" w:cs="Times New Roman"/>
          <w:color w:val="000000"/>
          <w:sz w:val="24"/>
          <w:szCs w:val="24"/>
          <w:lang w:eastAsia="ru-RU"/>
        </w:rPr>
        <w:t>Цику</w:t>
      </w:r>
      <w:proofErr w:type="spellEnd"/>
      <w:r w:rsidRPr="004E7835">
        <w:rPr>
          <w:rFonts w:ascii="Times New Roman" w:eastAsia="Times New Roman" w:hAnsi="Times New Roman" w:cs="Times New Roman"/>
          <w:color w:val="000000"/>
          <w:sz w:val="24"/>
          <w:szCs w:val="24"/>
          <w:lang w:eastAsia="ru-RU"/>
        </w:rPr>
        <w:t xml:space="preserve"> Л.Х., Арутюнов Э.К. Формирование компетенций в процессе обучения иностранному языку / Л.Х. </w:t>
      </w:r>
      <w:proofErr w:type="spellStart"/>
      <w:r w:rsidRPr="004E7835">
        <w:rPr>
          <w:rFonts w:ascii="Times New Roman" w:eastAsia="Times New Roman" w:hAnsi="Times New Roman" w:cs="Times New Roman"/>
          <w:color w:val="000000"/>
          <w:sz w:val="24"/>
          <w:szCs w:val="24"/>
          <w:lang w:eastAsia="ru-RU"/>
        </w:rPr>
        <w:t>Цику</w:t>
      </w:r>
      <w:proofErr w:type="spellEnd"/>
      <w:r w:rsidRPr="004E7835">
        <w:rPr>
          <w:rFonts w:ascii="Times New Roman" w:eastAsia="Times New Roman" w:hAnsi="Times New Roman" w:cs="Times New Roman"/>
          <w:color w:val="000000"/>
          <w:sz w:val="24"/>
          <w:szCs w:val="24"/>
          <w:lang w:eastAsia="ru-RU"/>
        </w:rPr>
        <w:t xml:space="preserve">, Э.К. Арутюнов. – </w:t>
      </w:r>
      <w:proofErr w:type="gramStart"/>
      <w:r w:rsidRPr="004E7835">
        <w:rPr>
          <w:rFonts w:ascii="Times New Roman" w:eastAsia="Times New Roman" w:hAnsi="Times New Roman" w:cs="Times New Roman"/>
          <w:color w:val="000000"/>
          <w:sz w:val="24"/>
          <w:szCs w:val="24"/>
          <w:lang w:eastAsia="ru-RU"/>
        </w:rPr>
        <w:t>Текст :</w:t>
      </w:r>
      <w:proofErr w:type="gramEnd"/>
      <w:r w:rsidRPr="004E7835">
        <w:rPr>
          <w:rFonts w:ascii="Times New Roman" w:eastAsia="Times New Roman" w:hAnsi="Times New Roman" w:cs="Times New Roman"/>
          <w:color w:val="000000"/>
          <w:sz w:val="24"/>
          <w:szCs w:val="24"/>
          <w:lang w:eastAsia="ru-RU"/>
        </w:rPr>
        <w:t xml:space="preserve"> непосредственный // Международный журнал экспериментального образования. – 2014. – № 10. – С. 316-317. - URL: https://expeducation.ru/ru/article/view?id=6111 (дата обращения: 06.04.2023)</w:t>
      </w:r>
    </w:p>
    <w:p w:rsidR="004E7835" w:rsidRPr="004E7835" w:rsidRDefault="004E7835" w:rsidP="004E7835">
      <w:pPr>
        <w:spacing w:after="0" w:line="240" w:lineRule="auto"/>
        <w:ind w:firstLine="567"/>
        <w:rPr>
          <w:rFonts w:ascii="Times New Roman" w:eastAsia="Times New Roman" w:hAnsi="Times New Roman" w:cs="Times New Roman"/>
          <w:sz w:val="24"/>
          <w:szCs w:val="24"/>
          <w:lang w:eastAsia="ru-RU"/>
        </w:rPr>
      </w:pPr>
    </w:p>
    <w:p w:rsidR="000B0268" w:rsidRDefault="000B0268"/>
    <w:sectPr w:rsidR="000B0268" w:rsidSect="006578E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4E4B4D"/>
    <w:multiLevelType w:val="hybridMultilevel"/>
    <w:tmpl w:val="A8C04C86"/>
    <w:lvl w:ilvl="0" w:tplc="0419000F">
      <w:start w:val="1"/>
      <w:numFmt w:val="decimal"/>
      <w:lvlText w:val="%1."/>
      <w:lvlJc w:val="left"/>
      <w:pPr>
        <w:tabs>
          <w:tab w:val="num" w:pos="1894"/>
        </w:tabs>
        <w:ind w:left="1894" w:hanging="118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835"/>
    <w:rsid w:val="000B0268"/>
    <w:rsid w:val="00404DBF"/>
    <w:rsid w:val="004E7835"/>
    <w:rsid w:val="00967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5A48D"/>
  <w15:chartTrackingRefBased/>
  <w15:docId w15:val="{17B4F8E2-07B8-4758-924C-86E69D287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783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E78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1937</Words>
  <Characters>11043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Виктория</cp:lastModifiedBy>
  <cp:revision>2</cp:revision>
  <dcterms:created xsi:type="dcterms:W3CDTF">2023-11-25T07:11:00Z</dcterms:created>
  <dcterms:modified xsi:type="dcterms:W3CDTF">2023-11-25T07:38:00Z</dcterms:modified>
</cp:coreProperties>
</file>